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C968D8" w14:textId="77777777" w:rsidR="00350219" w:rsidRPr="008862D2" w:rsidRDefault="00350219" w:rsidP="003810E5">
      <w:pPr>
        <w:suppressAutoHyphens/>
        <w:jc w:val="center"/>
        <w:outlineLvl w:val="0"/>
        <w:rPr>
          <w:sz w:val="28"/>
          <w:szCs w:val="28"/>
          <w:lang w:eastAsia="ar-SA"/>
        </w:rPr>
      </w:pPr>
      <w:r w:rsidRPr="008862D2">
        <w:rPr>
          <w:sz w:val="28"/>
          <w:szCs w:val="28"/>
          <w:lang w:eastAsia="ar-SA"/>
        </w:rPr>
        <w:t>DIPARTIMENTO PER LE POLITICHE PER LE IMPRESE</w:t>
      </w:r>
    </w:p>
    <w:p w14:paraId="59C80314" w14:textId="77777777" w:rsidR="00350219" w:rsidRPr="003810E5" w:rsidRDefault="00350219" w:rsidP="003810E5">
      <w:pPr>
        <w:suppressAutoHyphens/>
        <w:jc w:val="center"/>
        <w:outlineLvl w:val="0"/>
        <w:rPr>
          <w:sz w:val="20"/>
          <w:szCs w:val="20"/>
          <w:lang w:eastAsia="ar-SA"/>
        </w:rPr>
      </w:pPr>
      <w:r w:rsidRPr="003810E5">
        <w:rPr>
          <w:sz w:val="20"/>
          <w:szCs w:val="20"/>
          <w:lang w:eastAsia="ar-SA"/>
        </w:rPr>
        <w:t>DIREZIONE GENERALE PER GLI INCENTIVI ALLE IMPRESE</w:t>
      </w:r>
    </w:p>
    <w:p w14:paraId="692B0395" w14:textId="77777777" w:rsidR="00350219" w:rsidRPr="003810E5" w:rsidRDefault="00350219" w:rsidP="003810E5">
      <w:pPr>
        <w:suppressAutoHyphens/>
        <w:jc w:val="both"/>
        <w:rPr>
          <w:sz w:val="20"/>
          <w:lang w:eastAsia="ar-SA"/>
        </w:rPr>
      </w:pPr>
    </w:p>
    <w:p w14:paraId="32356BDB" w14:textId="77777777" w:rsidR="00350219" w:rsidRPr="00EB3DE5" w:rsidRDefault="00350219" w:rsidP="00B558CB">
      <w:pPr>
        <w:pStyle w:val="Corpodeltesto2"/>
        <w:shd w:val="clear" w:color="auto" w:fill="D9D9D9"/>
        <w:suppressAutoHyphens/>
        <w:jc w:val="center"/>
        <w:rPr>
          <w:rFonts w:eastAsia="Calibri"/>
          <w:b/>
          <w:bCs w:val="0"/>
        </w:rPr>
      </w:pPr>
    </w:p>
    <w:p w14:paraId="46778CA5" w14:textId="77777777" w:rsidR="00350219" w:rsidRPr="00F561B1" w:rsidRDefault="00350219" w:rsidP="00B558CB">
      <w:pPr>
        <w:pStyle w:val="Corpodeltesto2"/>
        <w:shd w:val="clear" w:color="auto" w:fill="D9D9D9"/>
        <w:suppressAutoHyphens/>
        <w:spacing w:after="120"/>
        <w:jc w:val="center"/>
        <w:rPr>
          <w:rFonts w:eastAsia="Calibri"/>
          <w:b/>
          <w:bCs w:val="0"/>
          <w:sz w:val="20"/>
          <w:szCs w:val="20"/>
        </w:rPr>
      </w:pPr>
      <w:r>
        <w:rPr>
          <w:rFonts w:eastAsia="Calibri"/>
          <w:b/>
          <w:sz w:val="20"/>
          <w:szCs w:val="20"/>
          <w:u w:val="none"/>
        </w:rPr>
        <w:t>SCHEMA DI RELAZIONE TECNICA DI CONSUNTIVO</w:t>
      </w:r>
    </w:p>
    <w:p w14:paraId="735B78D8" w14:textId="77777777" w:rsidR="00350219" w:rsidRDefault="00350219">
      <w:pPr>
        <w:pStyle w:val="Corpodeltesto2"/>
        <w:shd w:val="clear" w:color="auto" w:fill="D9D9D9"/>
        <w:suppressAutoHyphens/>
        <w:spacing w:line="360" w:lineRule="auto"/>
        <w:jc w:val="center"/>
        <w:rPr>
          <w:rFonts w:eastAsia="Calibri"/>
          <w:bCs w:val="0"/>
          <w:u w:val="none"/>
        </w:rPr>
      </w:pPr>
      <w:r>
        <w:rPr>
          <w:rFonts w:eastAsia="Calibri"/>
          <w:u w:val="none"/>
        </w:rPr>
        <w:t xml:space="preserve">DEL PROGETTO AGEVOLATO </w:t>
      </w:r>
    </w:p>
    <w:p w14:paraId="1737EDAF" w14:textId="77777777" w:rsidR="00350219" w:rsidRPr="008255A3" w:rsidRDefault="00350219" w:rsidP="008255A3">
      <w:pPr>
        <w:pStyle w:val="Corpodeltesto2"/>
        <w:shd w:val="clear" w:color="auto" w:fill="D9D9D9"/>
        <w:suppressAutoHyphens/>
        <w:spacing w:line="360" w:lineRule="auto"/>
        <w:jc w:val="center"/>
        <w:rPr>
          <w:rFonts w:eastAsia="Calibri"/>
          <w:bCs w:val="0"/>
          <w:u w:val="none"/>
          <w:lang w:val="x-none"/>
        </w:rPr>
      </w:pPr>
      <w:r w:rsidRPr="008255A3">
        <w:rPr>
          <w:rFonts w:eastAsia="Calibri"/>
          <w:u w:val="none"/>
          <w:lang w:val="x-none"/>
        </w:rPr>
        <w:t>A VALERE SULLE RISORSE DEL FONDO IPCEI</w:t>
      </w:r>
    </w:p>
    <w:p w14:paraId="57A605C0" w14:textId="77777777" w:rsidR="00350219" w:rsidRPr="00796496" w:rsidRDefault="00350219" w:rsidP="008255A3">
      <w:pPr>
        <w:pStyle w:val="Corpodeltesto2"/>
        <w:shd w:val="clear" w:color="auto" w:fill="D9D9D9"/>
        <w:suppressAutoHyphens/>
        <w:spacing w:line="360" w:lineRule="auto"/>
        <w:jc w:val="center"/>
        <w:rPr>
          <w:rFonts w:eastAsia="Calibri"/>
          <w:bCs w:val="0"/>
          <w:u w:val="none"/>
          <w:lang w:val="x-none"/>
        </w:rPr>
      </w:pPr>
      <w:r w:rsidRPr="008255A3">
        <w:rPr>
          <w:rFonts w:eastAsia="Calibri"/>
          <w:u w:val="none"/>
          <w:lang w:val="x-none"/>
        </w:rPr>
        <w:t xml:space="preserve">di cui al Decreto ministeriale di attivazione dell’intervento a sostegno </w:t>
      </w:r>
      <w:r w:rsidRPr="00796496">
        <w:rPr>
          <w:rFonts w:eastAsia="Calibri"/>
          <w:u w:val="none"/>
          <w:lang w:val="x-none"/>
        </w:rPr>
        <w:t xml:space="preserve">dell’IPCEI </w:t>
      </w:r>
      <w:r w:rsidRPr="00796496">
        <w:rPr>
          <w:rFonts w:eastAsia="Calibri"/>
          <w:bCs w:val="0"/>
          <w:noProof/>
          <w:u w:val="none"/>
          <w:lang w:val="x-none"/>
        </w:rPr>
        <w:t>Idrogeno 4</w:t>
      </w:r>
      <w:r w:rsidRPr="00796496">
        <w:rPr>
          <w:rFonts w:eastAsia="Calibri"/>
          <w:u w:val="none"/>
          <w:lang w:val="x-none"/>
        </w:rPr>
        <w:t xml:space="preserve"> - </w:t>
      </w:r>
    </w:p>
    <w:p w14:paraId="173772EA" w14:textId="77777777" w:rsidR="00350219" w:rsidRPr="00796496" w:rsidRDefault="00350219" w:rsidP="00B558CB">
      <w:pPr>
        <w:pStyle w:val="Corpodeltesto2"/>
        <w:shd w:val="clear" w:color="auto" w:fill="D9D9D9"/>
        <w:suppressAutoHyphens/>
        <w:spacing w:line="360" w:lineRule="auto"/>
        <w:jc w:val="center"/>
        <w:rPr>
          <w:rFonts w:eastAsia="Calibri"/>
          <w:bCs w:val="0"/>
          <w:u w:val="none"/>
          <w:lang w:val="x-none"/>
        </w:rPr>
      </w:pPr>
      <w:r w:rsidRPr="00796496">
        <w:rPr>
          <w:rFonts w:eastAsia="Calibri"/>
          <w:u w:val="none"/>
          <w:lang w:val="x-none"/>
        </w:rPr>
        <w:t xml:space="preserve">Decisione </w:t>
      </w:r>
      <w:r w:rsidRPr="00796496">
        <w:rPr>
          <w:rFonts w:eastAsia="Calibri"/>
          <w:bCs w:val="0"/>
          <w:noProof/>
          <w:u w:val="none"/>
          <w:lang w:val="x-none"/>
        </w:rPr>
        <w:t>C(2024) 3631 final</w:t>
      </w:r>
      <w:r w:rsidRPr="00796496">
        <w:rPr>
          <w:rFonts w:eastAsia="Calibri"/>
          <w:u w:val="none"/>
          <w:lang w:val="x-none"/>
        </w:rPr>
        <w:t xml:space="preserve"> del </w:t>
      </w:r>
      <w:r w:rsidRPr="00796496">
        <w:rPr>
          <w:rFonts w:eastAsia="Calibri"/>
          <w:noProof/>
          <w:u w:val="none"/>
          <w:lang w:val="x-none"/>
        </w:rPr>
        <w:t>28 maggio 2024</w:t>
      </w:r>
      <w:r w:rsidRPr="00796496">
        <w:rPr>
          <w:rFonts w:eastAsia="Calibri"/>
          <w:u w:val="none"/>
        </w:rPr>
        <w:t xml:space="preserve"> </w:t>
      </w:r>
      <w:r w:rsidRPr="00796496">
        <w:rPr>
          <w:rFonts w:eastAsia="Calibri"/>
          <w:u w:val="none"/>
          <w:lang w:val="x-none"/>
        </w:rPr>
        <w:t>/</w:t>
      </w:r>
      <w:r w:rsidRPr="00796496">
        <w:rPr>
          <w:rFonts w:eastAsia="Calibri"/>
          <w:u w:val="none"/>
        </w:rPr>
        <w:t xml:space="preserve"> </w:t>
      </w:r>
      <w:r w:rsidRPr="00796496">
        <w:rPr>
          <w:rFonts w:eastAsia="Calibri"/>
          <w:noProof/>
          <w:u w:val="none"/>
        </w:rPr>
        <w:t>SA.104453</w:t>
      </w:r>
    </w:p>
    <w:p w14:paraId="45403E85" w14:textId="77777777" w:rsidR="00350219" w:rsidRPr="00DE4DE7" w:rsidRDefault="00350219" w:rsidP="003810E5">
      <w:pPr>
        <w:tabs>
          <w:tab w:val="right" w:leader="dot" w:pos="6504"/>
        </w:tabs>
        <w:suppressAutoHyphens/>
        <w:snapToGrid w:val="0"/>
        <w:spacing w:before="120" w:after="120"/>
        <w:rPr>
          <w:sz w:val="20"/>
          <w:lang w:eastAsia="ar-SA"/>
        </w:rPr>
      </w:pPr>
      <w:r w:rsidRPr="003810E5">
        <w:rPr>
          <w:sz w:val="20"/>
          <w:lang w:eastAsia="ar-SA"/>
        </w:rPr>
        <w:t>Spett.le Ministero dell</w:t>
      </w:r>
      <w:r>
        <w:rPr>
          <w:sz w:val="20"/>
          <w:lang w:eastAsia="ar-SA"/>
        </w:rPr>
        <w:t>e imprese e del made in Italy</w:t>
      </w:r>
    </w:p>
    <w:p w14:paraId="4CAB410B" w14:textId="77777777" w:rsidR="00350219" w:rsidRPr="006D3FF6" w:rsidRDefault="00350219" w:rsidP="006D3FF6">
      <w:pPr>
        <w:pStyle w:val="2"/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b/>
        </w:rPr>
      </w:pPr>
      <w:r w:rsidRPr="006D3FF6">
        <w:rPr>
          <w:rFonts w:ascii="Times New Roman" w:hAnsi="Times New Roman"/>
          <w:b/>
        </w:rPr>
        <w:t xml:space="preserve">DATI IDENTIFICATIVI </w:t>
      </w:r>
      <w:r>
        <w:rPr>
          <w:rFonts w:ascii="Times New Roman" w:hAnsi="Times New Roman"/>
          <w:b/>
          <w:lang w:val="it-IT"/>
        </w:rPr>
        <w:t>DEL PROGETTO AGEVOLATO</w:t>
      </w:r>
    </w:p>
    <w:p w14:paraId="60EB1CD5" w14:textId="77777777" w:rsidR="00350219" w:rsidRDefault="00350219" w:rsidP="006D3FF6">
      <w:pPr>
        <w:pStyle w:val="Testonotaapidipagina"/>
        <w:spacing w:before="120"/>
        <w:rPr>
          <w:rFonts w:eastAsia="Calibri"/>
        </w:rPr>
      </w:pPr>
      <w:r>
        <w:rPr>
          <w:rFonts w:eastAsia="Calibri"/>
        </w:rPr>
        <w:t>Soggetto finanziato:</w:t>
      </w:r>
    </w:p>
    <w:p w14:paraId="36BE0F6A" w14:textId="77777777" w:rsidR="00350219" w:rsidRPr="009A4EFF" w:rsidRDefault="00350219" w:rsidP="00C3527D">
      <w:pPr>
        <w:pStyle w:val="Testonotaapidipagina"/>
        <w:suppressAutoHyphens/>
        <w:spacing w:before="60" w:after="60"/>
        <w:rPr>
          <w:rFonts w:eastAsia="Calibri"/>
          <w:lang w:val="x-none"/>
        </w:rPr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……………………...</w:t>
      </w:r>
    </w:p>
    <w:p w14:paraId="34622EE6" w14:textId="77777777" w:rsidR="00350219" w:rsidRPr="006A27B8" w:rsidRDefault="00350219" w:rsidP="00C3527D">
      <w:pPr>
        <w:pStyle w:val="Testonotaapidipagina"/>
        <w:suppressAutoHyphens/>
        <w:spacing w:after="60"/>
      </w:pPr>
      <w:r w:rsidRPr="006A27B8">
        <w:t>Titolo del progetto:</w:t>
      </w:r>
      <w:r>
        <w:t xml:space="preserve"> </w:t>
      </w:r>
      <w:r w:rsidRPr="006A27B8">
        <w:t>………………………………………………………………………………</w:t>
      </w:r>
      <w:r>
        <w:t>…………………………</w:t>
      </w:r>
    </w:p>
    <w:p w14:paraId="35ADFBC8" w14:textId="77777777" w:rsidR="00350219" w:rsidRDefault="00350219">
      <w:pPr>
        <w:pStyle w:val="Testonotaapidipagina"/>
        <w:spacing w:before="60" w:after="60"/>
        <w:rPr>
          <w:rFonts w:eastAsia="Calibri"/>
          <w:color w:val="000000"/>
        </w:rPr>
      </w:pPr>
      <w:r w:rsidRPr="00BB7E90">
        <w:rPr>
          <w:rFonts w:eastAsia="Calibri"/>
          <w:color w:val="000000"/>
        </w:rPr>
        <w:t>Decreto n</w:t>
      </w:r>
      <w:r>
        <w:rPr>
          <w:rFonts w:eastAsia="Calibri"/>
          <w:color w:val="000000"/>
        </w:rPr>
        <w:t xml:space="preserve">. </w:t>
      </w:r>
      <w:r w:rsidRPr="00BB7E90">
        <w:rPr>
          <w:rFonts w:eastAsia="Calibri"/>
          <w:color w:val="000000"/>
        </w:rPr>
        <w:t>………… del</w:t>
      </w:r>
      <w:r>
        <w:rPr>
          <w:rFonts w:eastAsia="Calibri"/>
          <w:color w:val="000000"/>
        </w:rPr>
        <w:t xml:space="preserve"> </w:t>
      </w:r>
      <w:r w:rsidRPr="00BB7E90">
        <w:rPr>
          <w:rFonts w:eastAsia="Calibri"/>
          <w:color w:val="000000"/>
        </w:rPr>
        <w:t>……………, con il quale sono state concesse, per il progetto n</w:t>
      </w:r>
      <w:r>
        <w:rPr>
          <w:rFonts w:eastAsia="Calibri"/>
          <w:color w:val="000000"/>
        </w:rPr>
        <w:t xml:space="preserve">. </w:t>
      </w:r>
      <w:r w:rsidRPr="00BB7E90">
        <w:rPr>
          <w:rFonts w:eastAsia="Calibri"/>
          <w:color w:val="000000"/>
        </w:rPr>
        <w:t xml:space="preserve">……………, a valere </w:t>
      </w:r>
      <w:r w:rsidRPr="00FB3D2B">
        <w:rPr>
          <w:rFonts w:eastAsia="Calibri"/>
          <w:color w:val="000000"/>
        </w:rPr>
        <w:t xml:space="preserve">sulle risorse </w:t>
      </w:r>
      <w:r>
        <w:rPr>
          <w:rFonts w:eastAsia="Calibri"/>
          <w:color w:val="000000"/>
        </w:rPr>
        <w:t>del Fondo IPCEI in oggetto, le seguenti agevolazioni:</w:t>
      </w:r>
    </w:p>
    <w:p w14:paraId="6EA0F368" w14:textId="77777777" w:rsidR="00350219" w:rsidRPr="00C3527D" w:rsidRDefault="00350219" w:rsidP="00C3527D">
      <w:pPr>
        <w:numPr>
          <w:ilvl w:val="0"/>
          <w:numId w:val="51"/>
        </w:numPr>
        <w:suppressAutoHyphens/>
        <w:spacing w:after="120"/>
        <w:ind w:left="709" w:hanging="306"/>
        <w:jc w:val="both"/>
      </w:pPr>
      <w:r w:rsidRPr="005E652F">
        <w:rPr>
          <w:sz w:val="20"/>
          <w:szCs w:val="20"/>
        </w:rPr>
        <w:t>un contributo diretto alla spesa di €…………………………………</w:t>
      </w:r>
    </w:p>
    <w:p w14:paraId="2FA6CF20" w14:textId="77777777" w:rsidR="00350219" w:rsidRPr="006A27B8" w:rsidRDefault="00350219">
      <w:pPr>
        <w:pStyle w:val="Testonotaapidipagina"/>
        <w:spacing w:before="60" w:after="60"/>
      </w:pPr>
      <w:r w:rsidRPr="006A27B8">
        <w:t>Data di inizio</w:t>
      </w:r>
      <w:r>
        <w:t xml:space="preserve"> </w:t>
      </w:r>
      <w:r w:rsidRPr="006A27B8">
        <w:t>……</w:t>
      </w:r>
      <w:r>
        <w:t>/</w:t>
      </w:r>
      <w:r w:rsidRPr="006A27B8">
        <w:t>……</w:t>
      </w:r>
      <w:r>
        <w:t>/</w:t>
      </w:r>
      <w:proofErr w:type="gramStart"/>
      <w:r w:rsidRPr="006A27B8">
        <w:t>…….</w:t>
      </w:r>
      <w:proofErr w:type="gramEnd"/>
      <w:r w:rsidRPr="006A27B8">
        <w:t>.</w:t>
      </w:r>
      <w:r>
        <w:t xml:space="preserve"> </w:t>
      </w:r>
      <w:r w:rsidRPr="006A27B8">
        <w:t>e fine</w:t>
      </w:r>
      <w:r>
        <w:t xml:space="preserve"> </w:t>
      </w:r>
      <w:r w:rsidRPr="006A27B8">
        <w:t>……</w:t>
      </w:r>
      <w:r>
        <w:t>/</w:t>
      </w:r>
      <w:r w:rsidRPr="006A27B8">
        <w:t>……</w:t>
      </w:r>
      <w:r>
        <w:t>/</w:t>
      </w:r>
      <w:proofErr w:type="gramStart"/>
      <w:r w:rsidRPr="006A27B8">
        <w:t>…….</w:t>
      </w:r>
      <w:proofErr w:type="gramEnd"/>
      <w:r w:rsidRPr="006A27B8">
        <w:t>.</w:t>
      </w:r>
      <w:r>
        <w:t xml:space="preserve"> </w:t>
      </w:r>
      <w:r w:rsidRPr="006A27B8">
        <w:t>del progetto</w:t>
      </w:r>
      <w:r>
        <w:tab/>
      </w:r>
      <w:r>
        <w:tab/>
        <w:t>Durata del progetto (mesi): ……………</w:t>
      </w:r>
    </w:p>
    <w:p w14:paraId="2D64B94C" w14:textId="77777777" w:rsidR="00350219" w:rsidRPr="00831B62" w:rsidRDefault="00350219">
      <w:pPr>
        <w:pStyle w:val="Testonotaapidipagina"/>
        <w:spacing w:before="60" w:after="60"/>
        <w:rPr>
          <w:rFonts w:eastAsia="Calibri"/>
          <w:color w:val="000000"/>
        </w:rPr>
      </w:pPr>
      <w:r w:rsidRPr="006A27B8">
        <w:rPr>
          <w:rFonts w:eastAsia="Calibri"/>
          <w:color w:val="000000"/>
        </w:rPr>
        <w:t>Responsabile del progetto:</w:t>
      </w:r>
      <w:r>
        <w:rPr>
          <w:rFonts w:eastAsia="Calibri"/>
          <w:color w:val="000000"/>
        </w:rPr>
        <w:t xml:space="preserve"> </w:t>
      </w:r>
      <w:r w:rsidRPr="006A27B8">
        <w:rPr>
          <w:rFonts w:eastAsia="Calibri"/>
          <w:color w:val="000000"/>
        </w:rPr>
        <w:t>………………………………………………………………………</w:t>
      </w:r>
      <w:r>
        <w:rPr>
          <w:rFonts w:eastAsia="Calibri"/>
          <w:color w:val="000000"/>
        </w:rPr>
        <w:t>…………………………</w:t>
      </w:r>
    </w:p>
    <w:p w14:paraId="0C2554B5" w14:textId="77777777" w:rsidR="00350219" w:rsidRPr="006A27B8" w:rsidRDefault="00350219">
      <w:pPr>
        <w:pStyle w:val="Testonotaapidipagina"/>
        <w:spacing w:before="60" w:after="60"/>
        <w:rPr>
          <w:rFonts w:eastAsia="Calibri"/>
          <w:color w:val="000000"/>
        </w:rPr>
      </w:pPr>
      <w:r w:rsidRPr="006A27B8">
        <w:rPr>
          <w:rFonts w:eastAsia="Calibri"/>
          <w:color w:val="000000"/>
        </w:rPr>
        <w:t>Sede/i di svolgimento del progetto</w:t>
      </w:r>
      <w:r>
        <w:rPr>
          <w:rStyle w:val="Rimandonotaapidipagina"/>
          <w:rFonts w:eastAsia="Calibri"/>
          <w:color w:val="000000"/>
        </w:rPr>
        <w:footnoteReference w:id="2"/>
      </w:r>
      <w:r w:rsidRPr="006A27B8">
        <w:rPr>
          <w:rFonts w:eastAsia="Calibri"/>
          <w:color w:val="000000"/>
        </w:rPr>
        <w:t>: ……………………………………………………………………………</w:t>
      </w:r>
      <w:r>
        <w:rPr>
          <w:rFonts w:eastAsia="Calibri"/>
          <w:color w:val="000000"/>
        </w:rPr>
        <w:t>…………...</w:t>
      </w:r>
    </w:p>
    <w:p w14:paraId="0F2F4ACB" w14:textId="77777777" w:rsidR="00350219" w:rsidRDefault="00350219" w:rsidP="006D3FF6">
      <w:pPr>
        <w:tabs>
          <w:tab w:val="left" w:pos="2977"/>
          <w:tab w:val="left" w:leader="underscore" w:pos="5245"/>
          <w:tab w:val="left" w:pos="6521"/>
          <w:tab w:val="right" w:leader="underscore" w:pos="9639"/>
        </w:tabs>
        <w:spacing w:before="60" w:after="120"/>
        <w:rPr>
          <w:sz w:val="20"/>
          <w:szCs w:val="20"/>
        </w:rPr>
      </w:pPr>
      <w:r w:rsidRPr="006A27B8">
        <w:rPr>
          <w:sz w:val="20"/>
          <w:szCs w:val="20"/>
        </w:rPr>
        <w:t xml:space="preserve">SAL 1°    2°    3°    4°   5° </w:t>
      </w:r>
      <w:r>
        <w:rPr>
          <w:sz w:val="20"/>
          <w:szCs w:val="20"/>
        </w:rPr>
        <w:t>…</w:t>
      </w:r>
      <w:r w:rsidRPr="006A27B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6A27B8">
        <w:rPr>
          <w:sz w:val="20"/>
          <w:szCs w:val="20"/>
        </w:rPr>
        <w:t xml:space="preserve"> dal</w:t>
      </w:r>
      <w:r>
        <w:rPr>
          <w:sz w:val="20"/>
          <w:szCs w:val="20"/>
        </w:rPr>
        <w:t xml:space="preserve"> ……/……/…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 xml:space="preserve">. </w:t>
      </w:r>
      <w:r w:rsidRPr="006A27B8">
        <w:rPr>
          <w:sz w:val="20"/>
          <w:szCs w:val="20"/>
        </w:rPr>
        <w:t xml:space="preserve">al </w:t>
      </w:r>
      <w:r>
        <w:rPr>
          <w:sz w:val="20"/>
          <w:szCs w:val="20"/>
        </w:rPr>
        <w:t>……/……/…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.</w:t>
      </w:r>
      <w:r w:rsidRPr="006A27B8">
        <w:rPr>
          <w:sz w:val="20"/>
          <w:szCs w:val="20"/>
        </w:rPr>
        <w:t xml:space="preserve">       </w:t>
      </w:r>
    </w:p>
    <w:p w14:paraId="24551993" w14:textId="77777777" w:rsidR="00350219" w:rsidRPr="006D3FF6" w:rsidRDefault="00350219" w:rsidP="006D3FF6">
      <w:pPr>
        <w:pStyle w:val="2"/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b/>
        </w:rPr>
      </w:pPr>
      <w:r w:rsidRPr="006D3FF6">
        <w:rPr>
          <w:rFonts w:ascii="Times New Roman" w:hAnsi="Times New Roman"/>
          <w:b/>
        </w:rPr>
        <w:t>ATTIVITA’ SVOLTE</w:t>
      </w:r>
      <w:r>
        <w:rPr>
          <w:rFonts w:ascii="Times New Roman" w:hAnsi="Times New Roman"/>
          <w:b/>
          <w:lang w:val="it-IT"/>
        </w:rPr>
        <w:t xml:space="preserve"> PER CIASCUN AMBITO APPLICATIVO</w:t>
      </w:r>
    </w:p>
    <w:p w14:paraId="6FC2EF58" w14:textId="77777777" w:rsidR="00350219" w:rsidRDefault="00350219" w:rsidP="00E1253D">
      <w:pPr>
        <w:autoSpaceDE w:val="0"/>
        <w:autoSpaceDN w:val="0"/>
        <w:adjustRightInd w:val="0"/>
        <w:spacing w:before="120" w:line="276" w:lineRule="auto"/>
        <w:jc w:val="both"/>
        <w:rPr>
          <w:rFonts w:eastAsia="Calibri"/>
          <w:i/>
          <w:iCs/>
          <w:sz w:val="20"/>
          <w:szCs w:val="20"/>
        </w:rPr>
      </w:pPr>
      <w:r w:rsidRPr="00C3527D">
        <w:rPr>
          <w:rFonts w:eastAsia="Calibri"/>
          <w:i/>
          <w:iCs/>
          <w:sz w:val="20"/>
          <w:szCs w:val="20"/>
        </w:rPr>
        <w:t xml:space="preserve">&lt;Descrivere, nei paragrafi di seguito elencati, gli obiettivi realizzativi riferiti alle attività di ciascun </w:t>
      </w:r>
      <w:r>
        <w:rPr>
          <w:rFonts w:eastAsia="Calibri"/>
          <w:i/>
          <w:iCs/>
          <w:sz w:val="20"/>
          <w:szCs w:val="20"/>
        </w:rPr>
        <w:t>ambito tecnologico (i.e. Technology Field/TF, Work Stream/WS, etc.)</w:t>
      </w:r>
      <w:r w:rsidRPr="00C3527D">
        <w:rPr>
          <w:rFonts w:eastAsia="Calibri"/>
          <w:i/>
          <w:iCs/>
          <w:sz w:val="20"/>
          <w:szCs w:val="20"/>
        </w:rPr>
        <w:t xml:space="preserve"> svolte nel periodo oggetto della rendicontazione.</w:t>
      </w:r>
      <w:r w:rsidRPr="00C3527D">
        <w:rPr>
          <w:i/>
          <w:sz w:val="20"/>
          <w:szCs w:val="20"/>
        </w:rPr>
        <w:t xml:space="preserve"> Ripetere per ogni </w:t>
      </w:r>
      <w:r>
        <w:rPr>
          <w:i/>
          <w:sz w:val="20"/>
          <w:szCs w:val="20"/>
        </w:rPr>
        <w:t>ambito tecnologico</w:t>
      </w:r>
      <w:r w:rsidRPr="00C3527D">
        <w:rPr>
          <w:i/>
          <w:sz w:val="20"/>
          <w:szCs w:val="20"/>
        </w:rPr>
        <w:t xml:space="preserve"> tutte le sezioni</w:t>
      </w:r>
      <w:r w:rsidRPr="00C3527D">
        <w:rPr>
          <w:rFonts w:eastAsia="Calibri"/>
          <w:i/>
          <w:iCs/>
          <w:sz w:val="20"/>
          <w:szCs w:val="20"/>
        </w:rPr>
        <w:t>&gt;</w:t>
      </w:r>
    </w:p>
    <w:p w14:paraId="24650618" w14:textId="77777777" w:rsidR="00350219" w:rsidRDefault="00350219" w:rsidP="00732AD7">
      <w:pPr>
        <w:rPr>
          <w:i/>
          <w:sz w:val="20"/>
          <w:szCs w:val="20"/>
        </w:rPr>
      </w:pPr>
    </w:p>
    <w:p w14:paraId="52A79BC3" w14:textId="77777777" w:rsidR="00350219" w:rsidRPr="004D2C2E" w:rsidRDefault="00350219" w:rsidP="000011B7">
      <w:pPr>
        <w:suppressAutoHyphens/>
        <w:jc w:val="both"/>
        <w:rPr>
          <w:b/>
          <w:bCs w:val="0"/>
          <w:sz w:val="20"/>
          <w:szCs w:val="20"/>
          <w:lang w:eastAsia="ar-SA"/>
        </w:rPr>
      </w:pPr>
      <w:r w:rsidRPr="00EF02BF">
        <w:rPr>
          <w:b/>
          <w:sz w:val="20"/>
          <w:szCs w:val="20"/>
          <w:lang w:eastAsia="ar-SA"/>
        </w:rPr>
        <w:t xml:space="preserve">Ambito tecnologico </w:t>
      </w:r>
      <w:r w:rsidRPr="004D2C2E">
        <w:rPr>
          <w:b/>
          <w:sz w:val="20"/>
          <w:szCs w:val="20"/>
          <w:lang w:eastAsia="ar-SA"/>
        </w:rPr>
        <w:t>#</w:t>
      </w:r>
      <w:r>
        <w:rPr>
          <w:b/>
          <w:sz w:val="20"/>
          <w:szCs w:val="20"/>
          <w:lang w:eastAsia="ar-SA"/>
        </w:rPr>
        <w:t>n</w:t>
      </w:r>
      <w:r w:rsidRPr="004D2C2E">
        <w:rPr>
          <w:b/>
          <w:sz w:val="20"/>
          <w:szCs w:val="20"/>
          <w:lang w:eastAsia="ar-SA"/>
        </w:rPr>
        <w:t xml:space="preserve"> - &lt;denominazione </w:t>
      </w:r>
      <w:r w:rsidRPr="00EF02BF">
        <w:rPr>
          <w:b/>
          <w:sz w:val="20"/>
          <w:szCs w:val="20"/>
          <w:lang w:eastAsia="ar-SA"/>
        </w:rPr>
        <w:t>e codi</w:t>
      </w:r>
      <w:r>
        <w:rPr>
          <w:b/>
          <w:sz w:val="20"/>
          <w:szCs w:val="20"/>
          <w:lang w:eastAsia="ar-SA"/>
        </w:rPr>
        <w:t xml:space="preserve">fica </w:t>
      </w:r>
      <w:r w:rsidRPr="004D2C2E">
        <w:rPr>
          <w:b/>
          <w:sz w:val="20"/>
          <w:szCs w:val="20"/>
          <w:lang w:eastAsia="ar-SA"/>
        </w:rPr>
        <w:t>del</w:t>
      </w:r>
      <w:r w:rsidRPr="00EF02BF">
        <w:rPr>
          <w:b/>
          <w:sz w:val="20"/>
          <w:szCs w:val="20"/>
          <w:lang w:eastAsia="ar-SA"/>
        </w:rPr>
        <w:t xml:space="preserve">l’ambito </w:t>
      </w:r>
      <w:r>
        <w:rPr>
          <w:b/>
          <w:sz w:val="20"/>
          <w:szCs w:val="20"/>
          <w:lang w:eastAsia="ar-SA"/>
        </w:rPr>
        <w:t>tecnologico</w:t>
      </w:r>
      <w:r w:rsidRPr="004D2C2E">
        <w:rPr>
          <w:b/>
          <w:sz w:val="20"/>
          <w:szCs w:val="20"/>
          <w:lang w:eastAsia="ar-SA"/>
        </w:rPr>
        <w:t>&gt;</w:t>
      </w:r>
      <w:r>
        <w:rPr>
          <w:rStyle w:val="Rimandonotaapidipagina"/>
          <w:b/>
          <w:sz w:val="20"/>
          <w:szCs w:val="20"/>
          <w:lang w:eastAsia="ar-SA"/>
        </w:rPr>
        <w:footnoteReference w:id="3"/>
      </w:r>
      <w:r w:rsidRPr="004D2C2E">
        <w:rPr>
          <w:b/>
          <w:sz w:val="20"/>
          <w:szCs w:val="20"/>
          <w:lang w:eastAsia="ar-SA"/>
        </w:rPr>
        <w:t xml:space="preserve"> </w:t>
      </w:r>
    </w:p>
    <w:p w14:paraId="030F67E7" w14:textId="77777777" w:rsidR="00350219" w:rsidRPr="000011B7" w:rsidRDefault="00350219" w:rsidP="000011B7">
      <w:pPr>
        <w:suppressAutoHyphens/>
        <w:jc w:val="both"/>
        <w:rPr>
          <w:b/>
          <w:bCs w:val="0"/>
          <w:sz w:val="20"/>
          <w:szCs w:val="20"/>
          <w:lang w:eastAsia="ar-SA"/>
        </w:rPr>
      </w:pPr>
      <w:r w:rsidRPr="000011B7">
        <w:rPr>
          <w:b/>
          <w:sz w:val="20"/>
          <w:szCs w:val="20"/>
          <w:lang w:eastAsia="ar-SA"/>
        </w:rPr>
        <w:t>Descrizione delle attività svolte – anno AAAA/Periodo</w:t>
      </w:r>
    </w:p>
    <w:p w14:paraId="0111B727" w14:textId="77777777" w:rsidR="00350219" w:rsidRPr="000011B7" w:rsidRDefault="00350219" w:rsidP="000011B7">
      <w:pPr>
        <w:suppressAutoHyphens/>
        <w:jc w:val="both"/>
        <w:rPr>
          <w:i/>
          <w:sz w:val="20"/>
          <w:szCs w:val="20"/>
          <w:lang w:eastAsia="ar-SA"/>
        </w:rPr>
      </w:pPr>
      <w:r w:rsidRPr="000011B7">
        <w:rPr>
          <w:i/>
          <w:iCs/>
          <w:sz w:val="20"/>
          <w:szCs w:val="20"/>
          <w:lang w:eastAsia="ar-SA"/>
        </w:rPr>
        <w:t>&lt;Elencare nella seguente tabella le attività svolte per la realizzazione del</w:t>
      </w:r>
      <w:r>
        <w:rPr>
          <w:i/>
          <w:iCs/>
          <w:sz w:val="20"/>
          <w:szCs w:val="20"/>
          <w:lang w:eastAsia="ar-SA"/>
        </w:rPr>
        <w:t>l’ambito tecnologico</w:t>
      </w:r>
      <w:r w:rsidRPr="000011B7">
        <w:rPr>
          <w:i/>
          <w:iCs/>
          <w:sz w:val="20"/>
          <w:szCs w:val="20"/>
          <w:lang w:eastAsia="ar-SA"/>
        </w:rPr>
        <w:t>, assegnando a</w:t>
      </w:r>
      <w:r w:rsidRPr="000011B7">
        <w:rPr>
          <w:i/>
          <w:sz w:val="20"/>
          <w:szCs w:val="20"/>
          <w:lang w:eastAsia="ar-SA"/>
        </w:rPr>
        <w:t xml:space="preserve"> ciascuna di esse un codice che identifichi univocamente l’attività svolta; indicare inoltre il luogo prevalente di svolgimento dell’attività (Comune, Regione)&gt;</w:t>
      </w:r>
      <w:r w:rsidRPr="000011B7">
        <w:rPr>
          <w:b/>
          <w:sz w:val="20"/>
          <w:szCs w:val="20"/>
          <w:lang w:eastAsia="ar-SA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9"/>
        <w:gridCol w:w="5873"/>
        <w:gridCol w:w="1317"/>
        <w:gridCol w:w="1239"/>
      </w:tblGrid>
      <w:tr w:rsidR="00350219" w:rsidRPr="000011B7" w14:paraId="1F3AF643" w14:textId="77777777" w:rsidTr="00B10B9D">
        <w:tc>
          <w:tcPr>
            <w:tcW w:w="1208" w:type="dxa"/>
            <w:shd w:val="clear" w:color="auto" w:fill="auto"/>
          </w:tcPr>
          <w:p w14:paraId="1FAC096C" w14:textId="77777777" w:rsidR="00350219" w:rsidRPr="000011B7" w:rsidRDefault="00350219" w:rsidP="000011B7">
            <w:pPr>
              <w:suppressAutoHyphens/>
              <w:jc w:val="both"/>
              <w:rPr>
                <w:b/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>Codice attività</w:t>
            </w:r>
          </w:p>
        </w:tc>
        <w:tc>
          <w:tcPr>
            <w:tcW w:w="5989" w:type="dxa"/>
            <w:shd w:val="clear" w:color="auto" w:fill="auto"/>
          </w:tcPr>
          <w:p w14:paraId="25F22BD4" w14:textId="77777777" w:rsidR="00350219" w:rsidRPr="000011B7" w:rsidRDefault="00350219" w:rsidP="000011B7">
            <w:pPr>
              <w:suppressAutoHyphens/>
              <w:jc w:val="both"/>
              <w:rPr>
                <w:b/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>Descrizione</w:t>
            </w:r>
          </w:p>
        </w:tc>
        <w:tc>
          <w:tcPr>
            <w:tcW w:w="1192" w:type="dxa"/>
            <w:shd w:val="clear" w:color="auto" w:fill="auto"/>
          </w:tcPr>
          <w:p w14:paraId="5688222B" w14:textId="77777777" w:rsidR="00350219" w:rsidRPr="000011B7" w:rsidRDefault="00350219" w:rsidP="000011B7">
            <w:pPr>
              <w:suppressAutoHyphens/>
              <w:jc w:val="both"/>
              <w:rPr>
                <w:b/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>Tipologia di attività</w:t>
            </w:r>
          </w:p>
        </w:tc>
        <w:tc>
          <w:tcPr>
            <w:tcW w:w="1239" w:type="dxa"/>
            <w:shd w:val="clear" w:color="auto" w:fill="auto"/>
          </w:tcPr>
          <w:p w14:paraId="3F93AC04" w14:textId="77777777" w:rsidR="00350219" w:rsidRPr="000011B7" w:rsidRDefault="00350219" w:rsidP="000011B7">
            <w:pPr>
              <w:suppressAutoHyphens/>
              <w:jc w:val="both"/>
              <w:rPr>
                <w:b/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>Luogo di svolgimento</w:t>
            </w:r>
          </w:p>
        </w:tc>
      </w:tr>
      <w:tr w:rsidR="00350219" w:rsidRPr="000011B7" w14:paraId="0BC9BFB0" w14:textId="77777777" w:rsidTr="00B10B9D">
        <w:tc>
          <w:tcPr>
            <w:tcW w:w="1208" w:type="dxa"/>
            <w:shd w:val="clear" w:color="auto" w:fill="auto"/>
          </w:tcPr>
          <w:p w14:paraId="340635E4" w14:textId="77777777" w:rsidR="00350219" w:rsidRPr="000011B7" w:rsidRDefault="00350219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5989" w:type="dxa"/>
            <w:shd w:val="clear" w:color="auto" w:fill="auto"/>
          </w:tcPr>
          <w:p w14:paraId="6D4E4597" w14:textId="77777777" w:rsidR="00350219" w:rsidRPr="000011B7" w:rsidRDefault="00350219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dxa"/>
            <w:shd w:val="clear" w:color="auto" w:fill="auto"/>
          </w:tcPr>
          <w:p w14:paraId="6ED0A2EB" w14:textId="77777777" w:rsidR="00350219" w:rsidRPr="000011B7" w:rsidRDefault="00350219" w:rsidP="00C3527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Es. </w:t>
            </w:r>
            <w:r w:rsidRPr="000011B7">
              <w:rPr>
                <w:sz w:val="20"/>
                <w:szCs w:val="20"/>
                <w:lang w:eastAsia="ar-SA"/>
              </w:rPr>
              <w:t>RDI/FID</w:t>
            </w:r>
            <w:r>
              <w:rPr>
                <w:sz w:val="20"/>
                <w:szCs w:val="20"/>
                <w:lang w:eastAsia="ar-SA"/>
              </w:rPr>
              <w:t>/INF</w:t>
            </w:r>
          </w:p>
        </w:tc>
        <w:tc>
          <w:tcPr>
            <w:tcW w:w="1239" w:type="dxa"/>
            <w:shd w:val="clear" w:color="auto" w:fill="auto"/>
          </w:tcPr>
          <w:p w14:paraId="55071552" w14:textId="77777777" w:rsidR="00350219" w:rsidRPr="000011B7" w:rsidRDefault="00350219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</w:tr>
      <w:tr w:rsidR="00350219" w:rsidRPr="000011B7" w14:paraId="4FA3BA0C" w14:textId="77777777" w:rsidTr="00B10B9D">
        <w:tc>
          <w:tcPr>
            <w:tcW w:w="1208" w:type="dxa"/>
            <w:shd w:val="clear" w:color="auto" w:fill="auto"/>
          </w:tcPr>
          <w:p w14:paraId="55CB6EB2" w14:textId="77777777" w:rsidR="00350219" w:rsidRPr="000011B7" w:rsidRDefault="00350219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5989" w:type="dxa"/>
            <w:shd w:val="clear" w:color="auto" w:fill="auto"/>
          </w:tcPr>
          <w:p w14:paraId="78627F7F" w14:textId="77777777" w:rsidR="00350219" w:rsidRPr="000011B7" w:rsidRDefault="00350219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dxa"/>
            <w:shd w:val="clear" w:color="auto" w:fill="auto"/>
          </w:tcPr>
          <w:p w14:paraId="75C22D5C" w14:textId="77777777" w:rsidR="00350219" w:rsidRPr="000011B7" w:rsidRDefault="00350219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39" w:type="dxa"/>
            <w:shd w:val="clear" w:color="auto" w:fill="auto"/>
          </w:tcPr>
          <w:p w14:paraId="355316F0" w14:textId="77777777" w:rsidR="00350219" w:rsidRPr="000011B7" w:rsidRDefault="00350219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</w:tr>
    </w:tbl>
    <w:p w14:paraId="5725356D" w14:textId="77777777" w:rsidR="00350219" w:rsidRPr="000011B7" w:rsidRDefault="00350219" w:rsidP="000011B7">
      <w:pPr>
        <w:suppressAutoHyphens/>
        <w:jc w:val="both"/>
        <w:rPr>
          <w:sz w:val="20"/>
          <w:szCs w:val="20"/>
          <w:lang w:eastAsia="ar-SA"/>
        </w:rPr>
      </w:pPr>
    </w:p>
    <w:p w14:paraId="497F72FC" w14:textId="77777777" w:rsidR="00350219" w:rsidRPr="000011B7" w:rsidRDefault="00350219" w:rsidP="000011B7">
      <w:pPr>
        <w:suppressAutoHyphens/>
        <w:jc w:val="both"/>
        <w:rPr>
          <w:b/>
          <w:bCs w:val="0"/>
          <w:sz w:val="20"/>
          <w:szCs w:val="20"/>
          <w:lang w:eastAsia="ar-SA"/>
        </w:rPr>
      </w:pPr>
      <w:r w:rsidRPr="000011B7">
        <w:rPr>
          <w:b/>
          <w:sz w:val="20"/>
          <w:szCs w:val="20"/>
          <w:lang w:eastAsia="ar-SA"/>
        </w:rPr>
        <w:t>Risultati/prodotti derivanti dalle attività del</w:t>
      </w:r>
      <w:r>
        <w:rPr>
          <w:b/>
          <w:sz w:val="20"/>
          <w:szCs w:val="20"/>
          <w:lang w:eastAsia="ar-SA"/>
        </w:rPr>
        <w:t>l’ambito tecnologico #</w:t>
      </w:r>
      <w:r w:rsidRPr="000011B7">
        <w:rPr>
          <w:b/>
          <w:sz w:val="20"/>
          <w:szCs w:val="20"/>
          <w:lang w:eastAsia="ar-SA"/>
        </w:rPr>
        <w:t>n</w:t>
      </w:r>
    </w:p>
    <w:p w14:paraId="396B05F7" w14:textId="77777777" w:rsidR="00350219" w:rsidRPr="000011B7" w:rsidRDefault="00350219" w:rsidP="000011B7">
      <w:pPr>
        <w:suppressAutoHyphens/>
        <w:jc w:val="both"/>
        <w:rPr>
          <w:i/>
          <w:sz w:val="20"/>
          <w:szCs w:val="20"/>
          <w:lang w:eastAsia="ar-SA"/>
        </w:rPr>
      </w:pPr>
      <w:r w:rsidRPr="000011B7">
        <w:rPr>
          <w:i/>
          <w:sz w:val="20"/>
          <w:szCs w:val="20"/>
          <w:lang w:eastAsia="ar-SA"/>
        </w:rPr>
        <w:t>&lt;Descrivere i risultati/prodotti delle attività svolte per la realizzazione del</w:t>
      </w:r>
      <w:r>
        <w:rPr>
          <w:i/>
          <w:sz w:val="20"/>
          <w:szCs w:val="20"/>
          <w:lang w:eastAsia="ar-SA"/>
        </w:rPr>
        <w:t>l’ambito tecnologico</w:t>
      </w:r>
      <w:r w:rsidRPr="000011B7">
        <w:rPr>
          <w:i/>
          <w:sz w:val="20"/>
          <w:szCs w:val="20"/>
          <w:lang w:eastAsia="ar-SA"/>
        </w:rPr>
        <w:t>, lo stato di realizzazione ed eventuali note e osservazioni di rilievo.&gt;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3501"/>
        <w:gridCol w:w="4823"/>
      </w:tblGrid>
      <w:tr w:rsidR="00350219" w:rsidRPr="000011B7" w14:paraId="6791886F" w14:textId="77777777" w:rsidTr="006D3FF6">
        <w:tc>
          <w:tcPr>
            <w:tcW w:w="1370" w:type="dxa"/>
            <w:shd w:val="clear" w:color="auto" w:fill="auto"/>
          </w:tcPr>
          <w:p w14:paraId="59D09518" w14:textId="77777777" w:rsidR="00350219" w:rsidRPr="000011B7" w:rsidRDefault="00350219" w:rsidP="000011B7">
            <w:pPr>
              <w:suppressAutoHyphens/>
              <w:jc w:val="both"/>
              <w:rPr>
                <w:b/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>Attività di riferimento</w:t>
            </w:r>
          </w:p>
        </w:tc>
        <w:tc>
          <w:tcPr>
            <w:tcW w:w="3700" w:type="dxa"/>
            <w:shd w:val="clear" w:color="auto" w:fill="auto"/>
          </w:tcPr>
          <w:p w14:paraId="31F494AF" w14:textId="77777777" w:rsidR="00350219" w:rsidRPr="000011B7" w:rsidRDefault="00350219" w:rsidP="000011B7">
            <w:pPr>
              <w:suppressAutoHyphens/>
              <w:jc w:val="both"/>
              <w:rPr>
                <w:b/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 xml:space="preserve">Descrizione </w:t>
            </w:r>
          </w:p>
          <w:p w14:paraId="0EF8C4AF" w14:textId="77777777" w:rsidR="00350219" w:rsidRPr="000011B7" w:rsidRDefault="00350219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>Risultato/Prodotto</w:t>
            </w:r>
          </w:p>
        </w:tc>
        <w:tc>
          <w:tcPr>
            <w:tcW w:w="5103" w:type="dxa"/>
            <w:shd w:val="clear" w:color="auto" w:fill="auto"/>
          </w:tcPr>
          <w:p w14:paraId="789E2F82" w14:textId="77777777" w:rsidR="00350219" w:rsidRPr="000011B7" w:rsidRDefault="00350219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>Stato di realizzazione/Note</w:t>
            </w:r>
          </w:p>
        </w:tc>
      </w:tr>
      <w:tr w:rsidR="00350219" w:rsidRPr="000011B7" w14:paraId="0440DB31" w14:textId="77777777" w:rsidTr="006D3FF6">
        <w:tc>
          <w:tcPr>
            <w:tcW w:w="1370" w:type="dxa"/>
            <w:shd w:val="clear" w:color="auto" w:fill="auto"/>
          </w:tcPr>
          <w:p w14:paraId="552BEE0E" w14:textId="77777777" w:rsidR="00350219" w:rsidRPr="000011B7" w:rsidRDefault="00350219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3700" w:type="dxa"/>
            <w:shd w:val="clear" w:color="auto" w:fill="auto"/>
          </w:tcPr>
          <w:p w14:paraId="11585FDD" w14:textId="77777777" w:rsidR="00350219" w:rsidRPr="000011B7" w:rsidRDefault="00350219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011B7">
              <w:rPr>
                <w:i/>
                <w:sz w:val="20"/>
                <w:szCs w:val="20"/>
                <w:lang w:eastAsia="ar-SA"/>
              </w:rPr>
              <w:t>&lt;descrizione del risultato/prodotto, che può essere un documento, un report, un prototipo, un componente, un sistema, ecc.&gt;</w:t>
            </w:r>
          </w:p>
        </w:tc>
        <w:tc>
          <w:tcPr>
            <w:tcW w:w="5103" w:type="dxa"/>
            <w:shd w:val="clear" w:color="auto" w:fill="auto"/>
          </w:tcPr>
          <w:p w14:paraId="06624D6C" w14:textId="77777777" w:rsidR="00350219" w:rsidRPr="000011B7" w:rsidRDefault="00350219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011B7">
              <w:rPr>
                <w:i/>
                <w:sz w:val="20"/>
                <w:szCs w:val="20"/>
                <w:lang w:eastAsia="ar-SA"/>
              </w:rPr>
              <w:t>&lt;indicazioni sullo stato di realizzazione del risultato/prodotto, su eventuali problematiche riscontrate, ecc.&gt;</w:t>
            </w:r>
          </w:p>
        </w:tc>
      </w:tr>
      <w:tr w:rsidR="00350219" w:rsidRPr="000011B7" w14:paraId="650804B3" w14:textId="77777777" w:rsidTr="006D3FF6">
        <w:tc>
          <w:tcPr>
            <w:tcW w:w="1370" w:type="dxa"/>
            <w:shd w:val="clear" w:color="auto" w:fill="auto"/>
          </w:tcPr>
          <w:p w14:paraId="472587B2" w14:textId="77777777" w:rsidR="00350219" w:rsidRPr="000011B7" w:rsidRDefault="00350219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011B7">
              <w:rPr>
                <w:sz w:val="20"/>
                <w:szCs w:val="20"/>
                <w:lang w:eastAsia="ar-SA"/>
              </w:rPr>
              <w:t>…</w:t>
            </w:r>
          </w:p>
        </w:tc>
        <w:tc>
          <w:tcPr>
            <w:tcW w:w="3700" w:type="dxa"/>
            <w:shd w:val="clear" w:color="auto" w:fill="auto"/>
          </w:tcPr>
          <w:p w14:paraId="05D3878B" w14:textId="77777777" w:rsidR="00350219" w:rsidRPr="000011B7" w:rsidRDefault="00350219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5103" w:type="dxa"/>
            <w:shd w:val="clear" w:color="auto" w:fill="auto"/>
          </w:tcPr>
          <w:p w14:paraId="1F0384BD" w14:textId="77777777" w:rsidR="00350219" w:rsidRPr="000011B7" w:rsidRDefault="00350219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</w:tr>
    </w:tbl>
    <w:p w14:paraId="7FA93026" w14:textId="77777777" w:rsidR="00350219" w:rsidRDefault="00350219" w:rsidP="00100878">
      <w:pPr>
        <w:tabs>
          <w:tab w:val="left" w:pos="567"/>
          <w:tab w:val="left" w:pos="8222"/>
          <w:tab w:val="left" w:pos="9356"/>
        </w:tabs>
        <w:rPr>
          <w:sz w:val="20"/>
          <w:szCs w:val="20"/>
        </w:rPr>
      </w:pPr>
    </w:p>
    <w:p w14:paraId="18A91BF1" w14:textId="77777777" w:rsidR="00350219" w:rsidRDefault="00350219" w:rsidP="0011533B">
      <w:pPr>
        <w:suppressAutoHyphens/>
        <w:jc w:val="both"/>
        <w:rPr>
          <w:b/>
          <w:bCs w:val="0"/>
          <w:sz w:val="20"/>
          <w:szCs w:val="20"/>
          <w:lang w:eastAsia="ar-SA"/>
        </w:rPr>
      </w:pPr>
      <w:r w:rsidRPr="0011533B">
        <w:rPr>
          <w:b/>
          <w:sz w:val="20"/>
          <w:szCs w:val="20"/>
          <w:lang w:eastAsia="ar-SA"/>
        </w:rPr>
        <w:t xml:space="preserve">RIEPILOGO DEI COSTI PER </w:t>
      </w:r>
      <w:r>
        <w:rPr>
          <w:b/>
          <w:sz w:val="20"/>
          <w:szCs w:val="20"/>
          <w:lang w:eastAsia="ar-SA"/>
        </w:rPr>
        <w:t>AMBITO TECNOLOGICO #</w:t>
      </w:r>
      <w:r w:rsidRPr="0011533B">
        <w:rPr>
          <w:b/>
          <w:sz w:val="20"/>
          <w:szCs w:val="20"/>
          <w:lang w:eastAsia="ar-SA"/>
        </w:rPr>
        <w:t>n</w:t>
      </w:r>
      <w:r>
        <w:rPr>
          <w:rStyle w:val="Rimandonotaapidipagina"/>
          <w:b/>
          <w:sz w:val="20"/>
          <w:szCs w:val="20"/>
          <w:lang w:eastAsia="ar-SA"/>
        </w:rPr>
        <w:footnoteReference w:id="4"/>
      </w:r>
      <w:r>
        <w:rPr>
          <w:b/>
          <w:sz w:val="20"/>
          <w:szCs w:val="20"/>
          <w:lang w:eastAsia="ar-SA"/>
        </w:rPr>
        <w:t>#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5"/>
        <w:gridCol w:w="1142"/>
        <w:gridCol w:w="1463"/>
        <w:gridCol w:w="1560"/>
        <w:gridCol w:w="1365"/>
        <w:gridCol w:w="1463"/>
      </w:tblGrid>
      <w:tr w:rsidR="00350219" w:rsidRPr="0011533B" w14:paraId="1A825F1C" w14:textId="77777777" w:rsidTr="00B558CB">
        <w:trPr>
          <w:trHeight w:val="292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2AA1A306" w14:textId="77777777" w:rsidR="00350219" w:rsidRPr="0011533B" w:rsidRDefault="00350219" w:rsidP="0011533B">
            <w:pPr>
              <w:suppressAutoHyphens/>
              <w:jc w:val="center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15F7F90B" w14:textId="77777777" w:rsidR="00350219" w:rsidRPr="0011533B" w:rsidRDefault="00350219" w:rsidP="0011533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11533B">
              <w:rPr>
                <w:sz w:val="20"/>
                <w:szCs w:val="20"/>
                <w:lang w:eastAsia="ar-SA"/>
              </w:rPr>
              <w:t>(A)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6519E8FF" w14:textId="77777777" w:rsidR="00350219" w:rsidRPr="00B558CB" w:rsidRDefault="00350219" w:rsidP="0011533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B.1</w:t>
            </w:r>
          </w:p>
        </w:tc>
        <w:tc>
          <w:tcPr>
            <w:tcW w:w="810" w:type="pct"/>
            <w:shd w:val="clear" w:color="auto" w:fill="auto"/>
            <w:vAlign w:val="center"/>
          </w:tcPr>
          <w:p w14:paraId="2E0C5BD9" w14:textId="77777777" w:rsidR="00350219" w:rsidRPr="00B558CB" w:rsidRDefault="00350219" w:rsidP="0011533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B.0</w:t>
            </w:r>
          </w:p>
        </w:tc>
        <w:tc>
          <w:tcPr>
            <w:tcW w:w="709" w:type="pct"/>
            <w:shd w:val="clear" w:color="auto" w:fill="auto"/>
            <w:vAlign w:val="center"/>
          </w:tcPr>
          <w:p w14:paraId="2B2C6C2D" w14:textId="77777777" w:rsidR="00350219" w:rsidRPr="0011533B" w:rsidRDefault="00350219" w:rsidP="0011533B">
            <w:pPr>
              <w:suppressAutoHyphens/>
              <w:jc w:val="center"/>
              <w:rPr>
                <w:sz w:val="20"/>
                <w:szCs w:val="20"/>
                <w:lang w:val="x-none" w:eastAsia="ar-SA"/>
              </w:rPr>
            </w:pPr>
            <w:r w:rsidRPr="0011533B">
              <w:rPr>
                <w:sz w:val="20"/>
                <w:szCs w:val="20"/>
                <w:lang w:eastAsia="ar-SA"/>
              </w:rPr>
              <w:t>B</w:t>
            </w:r>
            <w:r>
              <w:rPr>
                <w:sz w:val="20"/>
                <w:szCs w:val="20"/>
                <w:lang w:eastAsia="ar-SA"/>
              </w:rPr>
              <w:t xml:space="preserve"> = B.1 + B.0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623EB3BE" w14:textId="77777777" w:rsidR="00350219" w:rsidRPr="0011533B" w:rsidRDefault="00350219" w:rsidP="0011533B">
            <w:pPr>
              <w:suppressAutoHyphens/>
              <w:jc w:val="center"/>
              <w:rPr>
                <w:sz w:val="20"/>
                <w:szCs w:val="20"/>
                <w:lang w:val="x-none" w:eastAsia="ar-SA"/>
              </w:rPr>
            </w:pPr>
            <w:r w:rsidRPr="0011533B">
              <w:rPr>
                <w:sz w:val="20"/>
                <w:szCs w:val="20"/>
                <w:lang w:eastAsia="ar-SA"/>
              </w:rPr>
              <w:t>B/A</w:t>
            </w:r>
          </w:p>
        </w:tc>
      </w:tr>
      <w:tr w:rsidR="00350219" w:rsidRPr="0011533B" w14:paraId="05A943EA" w14:textId="77777777" w:rsidTr="00B558CB">
        <w:trPr>
          <w:trHeight w:val="632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16877BE8" w14:textId="77777777" w:rsidR="00350219" w:rsidRPr="0011533B" w:rsidRDefault="00350219" w:rsidP="0011533B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66A938BD" w14:textId="77777777" w:rsidR="00350219" w:rsidRPr="00175E41" w:rsidRDefault="00350219" w:rsidP="0011533B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11533B">
              <w:rPr>
                <w:b/>
                <w:sz w:val="18"/>
                <w:szCs w:val="18"/>
                <w:lang w:val="x-none" w:eastAsia="ar-SA"/>
              </w:rPr>
              <w:t xml:space="preserve">Costi da </w:t>
            </w:r>
            <w:r>
              <w:rPr>
                <w:b/>
                <w:sz w:val="18"/>
                <w:szCs w:val="18"/>
                <w:lang w:eastAsia="ar-SA"/>
              </w:rPr>
              <w:t>project portfolio</w:t>
            </w:r>
            <w:r w:rsidRPr="00B558CB">
              <w:rPr>
                <w:b/>
                <w:sz w:val="18"/>
                <w:szCs w:val="18"/>
                <w:vertAlign w:val="superscript"/>
                <w:lang w:eastAsia="ar-SA"/>
              </w:rPr>
              <w:t xml:space="preserve"> (1)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04F2931D" w14:textId="77777777" w:rsidR="00350219" w:rsidRPr="0011533B" w:rsidRDefault="00350219" w:rsidP="0011533B">
            <w:pPr>
              <w:suppressAutoHyphens/>
              <w:jc w:val="center"/>
              <w:rPr>
                <w:b/>
                <w:sz w:val="18"/>
                <w:szCs w:val="18"/>
                <w:lang w:val="x-none" w:eastAsia="ar-SA"/>
              </w:rPr>
            </w:pPr>
            <w:r w:rsidRPr="0011533B">
              <w:rPr>
                <w:b/>
                <w:sz w:val="18"/>
                <w:szCs w:val="18"/>
                <w:lang w:val="x-none" w:eastAsia="ar-SA"/>
              </w:rPr>
              <w:t>Costi rendicontati</w:t>
            </w:r>
          </w:p>
          <w:p w14:paraId="69027AF3" w14:textId="77777777" w:rsidR="00350219" w:rsidRPr="0011533B" w:rsidRDefault="00350219" w:rsidP="0011533B">
            <w:pPr>
              <w:suppressAutoHyphens/>
              <w:jc w:val="center"/>
              <w:rPr>
                <w:b/>
                <w:sz w:val="18"/>
                <w:szCs w:val="18"/>
                <w:lang w:val="x-none" w:eastAsia="ar-SA"/>
              </w:rPr>
            </w:pPr>
            <w:r w:rsidRPr="0011533B">
              <w:rPr>
                <w:b/>
                <w:sz w:val="18"/>
                <w:szCs w:val="18"/>
                <w:lang w:val="x-none" w:eastAsia="ar-SA"/>
              </w:rPr>
              <w:t>(</w:t>
            </w:r>
            <w:r w:rsidRPr="0011533B">
              <w:rPr>
                <w:b/>
                <w:i/>
                <w:sz w:val="18"/>
                <w:szCs w:val="18"/>
                <w:lang w:val="x-none" w:eastAsia="ar-SA"/>
              </w:rPr>
              <w:t xml:space="preserve">presente </w:t>
            </w:r>
            <w:proofErr w:type="spellStart"/>
            <w:r w:rsidRPr="0011533B">
              <w:rPr>
                <w:b/>
                <w:i/>
                <w:sz w:val="18"/>
                <w:szCs w:val="18"/>
                <w:lang w:val="x-none" w:eastAsia="ar-SA"/>
              </w:rPr>
              <w:t>sal</w:t>
            </w:r>
            <w:proofErr w:type="spellEnd"/>
            <w:r w:rsidRPr="0011533B">
              <w:rPr>
                <w:b/>
                <w:sz w:val="18"/>
                <w:szCs w:val="18"/>
                <w:lang w:val="x-none" w:eastAsia="ar-SA"/>
              </w:rPr>
              <w:t>)</w:t>
            </w:r>
          </w:p>
        </w:tc>
        <w:tc>
          <w:tcPr>
            <w:tcW w:w="810" w:type="pct"/>
            <w:shd w:val="clear" w:color="auto" w:fill="auto"/>
            <w:vAlign w:val="center"/>
          </w:tcPr>
          <w:p w14:paraId="1F33BE0E" w14:textId="77777777" w:rsidR="00350219" w:rsidRPr="0011533B" w:rsidRDefault="00350219" w:rsidP="0011533B">
            <w:pPr>
              <w:suppressAutoHyphens/>
              <w:jc w:val="center"/>
              <w:rPr>
                <w:b/>
                <w:sz w:val="18"/>
                <w:szCs w:val="18"/>
                <w:lang w:val="x-none" w:eastAsia="ar-SA"/>
              </w:rPr>
            </w:pPr>
            <w:r w:rsidRPr="0011533B">
              <w:rPr>
                <w:b/>
                <w:sz w:val="18"/>
                <w:szCs w:val="18"/>
                <w:lang w:val="x-none" w:eastAsia="ar-SA"/>
              </w:rPr>
              <w:t>Costi progressivi</w:t>
            </w:r>
            <w:r w:rsidRPr="0011533B">
              <w:rPr>
                <w:b/>
                <w:sz w:val="18"/>
                <w:szCs w:val="18"/>
                <w:lang w:eastAsia="ar-SA"/>
              </w:rPr>
              <w:t xml:space="preserve"> </w:t>
            </w:r>
            <w:r w:rsidRPr="0011533B">
              <w:rPr>
                <w:b/>
                <w:sz w:val="18"/>
                <w:szCs w:val="18"/>
                <w:lang w:val="x-none" w:eastAsia="ar-SA"/>
              </w:rPr>
              <w:t>rendicontati</w:t>
            </w:r>
          </w:p>
          <w:p w14:paraId="1F0EE9A4" w14:textId="77777777" w:rsidR="00350219" w:rsidRPr="0011533B" w:rsidRDefault="00350219" w:rsidP="0011533B">
            <w:pPr>
              <w:suppressAutoHyphens/>
              <w:jc w:val="center"/>
              <w:rPr>
                <w:b/>
                <w:sz w:val="18"/>
                <w:szCs w:val="18"/>
                <w:lang w:val="x-none" w:eastAsia="ar-SA"/>
              </w:rPr>
            </w:pPr>
            <w:r w:rsidRPr="0011533B">
              <w:rPr>
                <w:b/>
                <w:sz w:val="18"/>
                <w:szCs w:val="18"/>
                <w:lang w:val="x-none" w:eastAsia="ar-SA"/>
              </w:rPr>
              <w:t>(</w:t>
            </w:r>
            <w:r w:rsidRPr="0011533B">
              <w:rPr>
                <w:b/>
                <w:i/>
                <w:sz w:val="18"/>
                <w:szCs w:val="18"/>
                <w:lang w:val="x-none" w:eastAsia="ar-SA"/>
              </w:rPr>
              <w:t>fino al</w:t>
            </w:r>
            <w:r w:rsidRPr="0011533B">
              <w:rPr>
                <w:b/>
                <w:i/>
                <w:sz w:val="18"/>
                <w:szCs w:val="18"/>
                <w:lang w:eastAsia="ar-SA"/>
              </w:rPr>
              <w:t xml:space="preserve"> </w:t>
            </w:r>
            <w:r w:rsidRPr="0011533B">
              <w:rPr>
                <w:b/>
                <w:i/>
                <w:sz w:val="18"/>
                <w:szCs w:val="18"/>
                <w:lang w:val="x-none" w:eastAsia="ar-SA"/>
              </w:rPr>
              <w:t xml:space="preserve">presente </w:t>
            </w:r>
            <w:proofErr w:type="spellStart"/>
            <w:r w:rsidRPr="0011533B">
              <w:rPr>
                <w:b/>
                <w:i/>
                <w:sz w:val="18"/>
                <w:szCs w:val="18"/>
                <w:lang w:val="x-none" w:eastAsia="ar-SA"/>
              </w:rPr>
              <w:t>sal</w:t>
            </w:r>
            <w:proofErr w:type="spellEnd"/>
            <w:r w:rsidRPr="0011533B">
              <w:rPr>
                <w:b/>
                <w:sz w:val="18"/>
                <w:szCs w:val="18"/>
                <w:lang w:val="x-none" w:eastAsia="ar-SA"/>
              </w:rPr>
              <w:t>)</w:t>
            </w:r>
          </w:p>
        </w:tc>
        <w:tc>
          <w:tcPr>
            <w:tcW w:w="709" w:type="pct"/>
            <w:shd w:val="clear" w:color="auto" w:fill="auto"/>
            <w:vAlign w:val="center"/>
          </w:tcPr>
          <w:p w14:paraId="1A260828" w14:textId="77777777" w:rsidR="00350219" w:rsidRPr="0011533B" w:rsidRDefault="00350219" w:rsidP="0011533B">
            <w:pPr>
              <w:suppressAutoHyphens/>
              <w:jc w:val="center"/>
              <w:rPr>
                <w:b/>
                <w:sz w:val="18"/>
                <w:szCs w:val="18"/>
                <w:lang w:val="x-none" w:eastAsia="ar-SA"/>
              </w:rPr>
            </w:pPr>
            <w:r>
              <w:rPr>
                <w:b/>
                <w:sz w:val="18"/>
                <w:szCs w:val="18"/>
                <w:lang w:eastAsia="ar-SA"/>
              </w:rPr>
              <w:t>To</w:t>
            </w:r>
            <w:r w:rsidRPr="0011533B">
              <w:rPr>
                <w:b/>
                <w:sz w:val="18"/>
                <w:szCs w:val="18"/>
                <w:lang w:val="x-none" w:eastAsia="ar-SA"/>
              </w:rPr>
              <w:t>tale costi</w:t>
            </w:r>
          </w:p>
          <w:p w14:paraId="40139643" w14:textId="77777777" w:rsidR="00350219" w:rsidRPr="0011533B" w:rsidRDefault="00350219" w:rsidP="0011533B">
            <w:pPr>
              <w:suppressAutoHyphens/>
              <w:jc w:val="center"/>
              <w:rPr>
                <w:b/>
                <w:sz w:val="18"/>
                <w:szCs w:val="18"/>
                <w:lang w:val="x-none" w:eastAsia="ar-SA"/>
              </w:rPr>
            </w:pPr>
            <w:r w:rsidRPr="0011533B">
              <w:rPr>
                <w:b/>
                <w:sz w:val="18"/>
                <w:szCs w:val="18"/>
                <w:lang w:val="x-none" w:eastAsia="ar-SA"/>
              </w:rPr>
              <w:t>rendicontati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4A7856DD" w14:textId="77777777" w:rsidR="00350219" w:rsidRPr="0011533B" w:rsidRDefault="00350219" w:rsidP="0011533B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11533B">
              <w:rPr>
                <w:b/>
                <w:sz w:val="18"/>
                <w:szCs w:val="18"/>
                <w:lang w:eastAsia="ar-SA"/>
              </w:rPr>
              <w:t>% avanzamento</w:t>
            </w:r>
          </w:p>
        </w:tc>
      </w:tr>
      <w:tr w:rsidR="00350219" w:rsidRPr="0011533B" w14:paraId="7921C7E1" w14:textId="77777777" w:rsidTr="001E2B30">
        <w:trPr>
          <w:trHeight w:val="352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499F2380" w14:textId="77777777" w:rsidR="00350219" w:rsidRPr="0011533B" w:rsidRDefault="00350219" w:rsidP="0011533B">
            <w:pPr>
              <w:suppressAutoHyphens/>
              <w:rPr>
                <w:b/>
                <w:sz w:val="18"/>
                <w:szCs w:val="18"/>
                <w:lang w:eastAsia="ar-SA"/>
              </w:rPr>
            </w:pPr>
            <w:r w:rsidRPr="0011533B">
              <w:rPr>
                <w:b/>
                <w:sz w:val="18"/>
                <w:szCs w:val="18"/>
                <w:lang w:eastAsia="ar-SA"/>
              </w:rPr>
              <w:t>A.1) Attività di ricerca e sviluppo</w:t>
            </w:r>
          </w:p>
        </w:tc>
      </w:tr>
      <w:tr w:rsidR="00350219" w:rsidRPr="0011533B" w14:paraId="41D45A2F" w14:textId="77777777" w:rsidTr="00B558CB">
        <w:trPr>
          <w:trHeight w:hRule="exact" w:val="284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1FFDEF89" w14:textId="77777777" w:rsidR="00350219" w:rsidRPr="0011533B" w:rsidRDefault="00350219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A.1.1 Studi di fattibilità</w:t>
            </w:r>
          </w:p>
        </w:tc>
        <w:tc>
          <w:tcPr>
            <w:tcW w:w="593" w:type="pct"/>
            <w:shd w:val="clear" w:color="auto" w:fill="auto"/>
          </w:tcPr>
          <w:p w14:paraId="6BDB2AB7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5202A76A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4ADD6DF1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2BCF87A0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5392CD21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350219" w:rsidRPr="0011533B" w14:paraId="33571216" w14:textId="77777777" w:rsidTr="00B558CB">
        <w:trPr>
          <w:trHeight w:hRule="exact" w:val="284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0A9485D5" w14:textId="77777777" w:rsidR="00350219" w:rsidRPr="0011533B" w:rsidRDefault="00350219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A.1.2 Strumenti e attrezzature</w:t>
            </w:r>
          </w:p>
        </w:tc>
        <w:tc>
          <w:tcPr>
            <w:tcW w:w="593" w:type="pct"/>
            <w:shd w:val="clear" w:color="auto" w:fill="auto"/>
          </w:tcPr>
          <w:p w14:paraId="7EDEFE2A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4BC97D87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0BE19005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675EB979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37FE56DC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350219" w:rsidRPr="0011533B" w14:paraId="2157A17C" w14:textId="77777777" w:rsidTr="00B558CB">
        <w:trPr>
          <w:trHeight w:hRule="exact" w:val="420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2E5D9981" w14:textId="77777777" w:rsidR="00350219" w:rsidRPr="0011533B" w:rsidRDefault="00350219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A.1.3 Fabbricati, infrastrutture, Terreni</w:t>
            </w:r>
          </w:p>
        </w:tc>
        <w:tc>
          <w:tcPr>
            <w:tcW w:w="593" w:type="pct"/>
            <w:shd w:val="clear" w:color="auto" w:fill="auto"/>
          </w:tcPr>
          <w:p w14:paraId="57D6B697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632798B1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0119B657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5274DAA1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67F44713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350219" w:rsidRPr="0011533B" w14:paraId="3F205450" w14:textId="77777777" w:rsidTr="00B558CB">
        <w:trPr>
          <w:trHeight w:hRule="exact" w:val="284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39DAD602" w14:textId="77777777" w:rsidR="00350219" w:rsidRPr="0011533B" w:rsidRDefault="00350219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A.1.4 Materiali e forniture</w:t>
            </w:r>
          </w:p>
        </w:tc>
        <w:tc>
          <w:tcPr>
            <w:tcW w:w="593" w:type="pct"/>
            <w:shd w:val="clear" w:color="auto" w:fill="auto"/>
          </w:tcPr>
          <w:p w14:paraId="1B50DAE7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07EA9109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4CCAB3D3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17619047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14E8B97B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350219" w:rsidRPr="00A0424C" w14:paraId="03A966B3" w14:textId="77777777" w:rsidTr="00B558CB">
        <w:trPr>
          <w:trHeight w:hRule="exact" w:val="748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564F567B" w14:textId="77777777" w:rsidR="00350219" w:rsidRPr="0011533B" w:rsidRDefault="00350219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A.1.5 Brevetti, servizi di consulenza</w:t>
            </w:r>
            <w:r>
              <w:rPr>
                <w:rFonts w:eastAsia="Calibri"/>
                <w:i/>
                <w:iCs/>
                <w:sz w:val="18"/>
                <w:szCs w:val="18"/>
              </w:rPr>
              <w:t>, prestazioni</w:t>
            </w:r>
            <w:r w:rsidRPr="0011533B">
              <w:rPr>
                <w:rFonts w:eastAsia="Calibri"/>
                <w:i/>
                <w:iCs/>
                <w:sz w:val="18"/>
                <w:szCs w:val="18"/>
              </w:rPr>
              <w:t xml:space="preserve"> e beni immateriali</w:t>
            </w:r>
          </w:p>
        </w:tc>
        <w:tc>
          <w:tcPr>
            <w:tcW w:w="593" w:type="pct"/>
            <w:shd w:val="clear" w:color="auto" w:fill="auto"/>
          </w:tcPr>
          <w:p w14:paraId="3CB58938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1B5E0FB3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028CFE27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75FED384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4C055562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350219" w:rsidRPr="0011533B" w14:paraId="171F0186" w14:textId="77777777" w:rsidTr="00B558CB">
        <w:trPr>
          <w:trHeight w:hRule="exact" w:val="429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14D58931" w14:textId="77777777" w:rsidR="00350219" w:rsidRPr="0011533B" w:rsidRDefault="00350219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A.1.6 Spese amministrative e generali</w:t>
            </w:r>
          </w:p>
        </w:tc>
        <w:tc>
          <w:tcPr>
            <w:tcW w:w="593" w:type="pct"/>
            <w:shd w:val="clear" w:color="auto" w:fill="auto"/>
          </w:tcPr>
          <w:p w14:paraId="5EFCDE10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25DFEDAC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1AAD9B81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11336A4D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7C81B58E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350219" w:rsidRPr="0011533B" w14:paraId="176E16B1" w14:textId="77777777" w:rsidTr="00B558CB">
        <w:trPr>
          <w:trHeight w:hRule="exact" w:val="429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1B8A2BC0" w14:textId="77777777" w:rsidR="00350219" w:rsidRPr="0011533B" w:rsidRDefault="00350219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A.1.7 Personale</w:t>
            </w:r>
          </w:p>
        </w:tc>
        <w:tc>
          <w:tcPr>
            <w:tcW w:w="593" w:type="pct"/>
            <w:shd w:val="clear" w:color="auto" w:fill="auto"/>
          </w:tcPr>
          <w:p w14:paraId="1EBD35D3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5BC6A7A8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6F1AC739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7159C4D3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1BE0BAE1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350219" w:rsidRPr="0011533B" w14:paraId="590C6D4A" w14:textId="77777777" w:rsidTr="00B558CB">
        <w:trPr>
          <w:trHeight w:hRule="exact" w:val="429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75694CAE" w14:textId="77777777" w:rsidR="00350219" w:rsidRPr="0011533B" w:rsidRDefault="00350219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A.1.</w:t>
            </w:r>
            <w:r>
              <w:rPr>
                <w:rFonts w:eastAsia="Calibri"/>
                <w:i/>
                <w:iCs/>
                <w:sz w:val="18"/>
                <w:szCs w:val="18"/>
              </w:rPr>
              <w:t>8</w:t>
            </w:r>
            <w:r w:rsidRPr="0011533B">
              <w:rPr>
                <w:rFonts w:eastAsia="Calibri"/>
                <w:i/>
                <w:iCs/>
                <w:sz w:val="18"/>
                <w:szCs w:val="18"/>
              </w:rPr>
              <w:t xml:space="preserve"> Spese operative</w:t>
            </w:r>
          </w:p>
        </w:tc>
        <w:tc>
          <w:tcPr>
            <w:tcW w:w="593" w:type="pct"/>
            <w:shd w:val="clear" w:color="auto" w:fill="808080"/>
          </w:tcPr>
          <w:p w14:paraId="63AF9AE2" w14:textId="77777777" w:rsidR="00350219" w:rsidRPr="0011533B" w:rsidRDefault="00350219" w:rsidP="0011533B">
            <w:pPr>
              <w:tabs>
                <w:tab w:val="left" w:pos="825"/>
              </w:tabs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  <w:r w:rsidRPr="0011533B">
              <w:rPr>
                <w:sz w:val="20"/>
                <w:szCs w:val="20"/>
                <w:lang w:val="x-none" w:eastAsia="ar-SA"/>
              </w:rPr>
              <w:tab/>
            </w:r>
          </w:p>
        </w:tc>
        <w:tc>
          <w:tcPr>
            <w:tcW w:w="760" w:type="pct"/>
            <w:shd w:val="clear" w:color="auto" w:fill="808080"/>
          </w:tcPr>
          <w:p w14:paraId="62D5AAB0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808080"/>
          </w:tcPr>
          <w:p w14:paraId="3A0212EE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808080"/>
          </w:tcPr>
          <w:p w14:paraId="7C9D0B00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808080"/>
          </w:tcPr>
          <w:p w14:paraId="2FBBF756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350219" w:rsidRPr="0011533B" w14:paraId="1DF9A718" w14:textId="77777777" w:rsidTr="00B558CB">
        <w:trPr>
          <w:trHeight w:hRule="exact" w:val="429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4CC9A1EC" w14:textId="77777777" w:rsidR="00350219" w:rsidRPr="0011533B" w:rsidRDefault="00350219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A.1.</w:t>
            </w:r>
            <w:r>
              <w:rPr>
                <w:rFonts w:eastAsia="Calibri"/>
                <w:i/>
                <w:iCs/>
                <w:sz w:val="18"/>
                <w:szCs w:val="18"/>
              </w:rPr>
              <w:t>9</w:t>
            </w:r>
            <w:r w:rsidRPr="0011533B">
              <w:rPr>
                <w:rFonts w:eastAsia="Calibri"/>
                <w:i/>
                <w:iCs/>
                <w:sz w:val="18"/>
                <w:szCs w:val="18"/>
              </w:rPr>
              <w:t xml:space="preserve"> Altri costi</w:t>
            </w:r>
          </w:p>
        </w:tc>
        <w:tc>
          <w:tcPr>
            <w:tcW w:w="593" w:type="pct"/>
            <w:shd w:val="clear" w:color="auto" w:fill="auto"/>
          </w:tcPr>
          <w:p w14:paraId="6E55C61B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6B9DDECF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2279A5B6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2FD6E9FF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62DB9BEC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350219" w:rsidRPr="0011533B" w14:paraId="6502BD17" w14:textId="77777777" w:rsidTr="00B558CB">
        <w:trPr>
          <w:trHeight w:hRule="exact" w:val="284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0D8C0EF3" w14:textId="77777777" w:rsidR="00350219" w:rsidRPr="0011533B" w:rsidRDefault="00350219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bCs w:val="0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b/>
                <w:i/>
                <w:iCs/>
                <w:sz w:val="18"/>
                <w:szCs w:val="18"/>
              </w:rPr>
              <w:t>Tot generale A.1)</w:t>
            </w:r>
          </w:p>
        </w:tc>
        <w:tc>
          <w:tcPr>
            <w:tcW w:w="593" w:type="pct"/>
            <w:shd w:val="clear" w:color="auto" w:fill="auto"/>
          </w:tcPr>
          <w:p w14:paraId="512641D7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43B8AC79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1EBD6FDB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6478EC7D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0E155FA4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350219" w:rsidRPr="0011533B" w14:paraId="350DF8C8" w14:textId="77777777" w:rsidTr="001E2B30">
        <w:trPr>
          <w:trHeight w:hRule="exact" w:val="386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351D0322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  <w:r w:rsidRPr="0011533B">
              <w:rPr>
                <w:rFonts w:eastAsia="Calibri"/>
                <w:b/>
                <w:sz w:val="18"/>
                <w:szCs w:val="18"/>
                <w:lang w:val="x-none"/>
              </w:rPr>
              <w:t>A.2) Attività di prima applicazione industriale</w:t>
            </w:r>
          </w:p>
        </w:tc>
      </w:tr>
      <w:tr w:rsidR="00350219" w:rsidRPr="0011533B" w14:paraId="5145CE01" w14:textId="77777777" w:rsidTr="00B558CB">
        <w:trPr>
          <w:trHeight w:hRule="exact" w:val="255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740DEACB" w14:textId="77777777" w:rsidR="00350219" w:rsidRPr="0011533B" w:rsidRDefault="00350219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A.2.1 Studi di fattibilità</w:t>
            </w:r>
          </w:p>
        </w:tc>
        <w:tc>
          <w:tcPr>
            <w:tcW w:w="593" w:type="pct"/>
            <w:shd w:val="clear" w:color="auto" w:fill="auto"/>
          </w:tcPr>
          <w:p w14:paraId="54F55B4A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63BC154D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418A08A2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677A0AA3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4FF6FC9C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350219" w:rsidRPr="0011533B" w14:paraId="222F26B4" w14:textId="77777777" w:rsidTr="00B558CB">
        <w:trPr>
          <w:trHeight w:hRule="exact" w:val="255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7DFCD453" w14:textId="77777777" w:rsidR="00350219" w:rsidRPr="0011533B" w:rsidRDefault="00350219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A.2.2 Strumenti e attrezzature</w:t>
            </w:r>
          </w:p>
        </w:tc>
        <w:tc>
          <w:tcPr>
            <w:tcW w:w="593" w:type="pct"/>
            <w:shd w:val="clear" w:color="auto" w:fill="auto"/>
          </w:tcPr>
          <w:p w14:paraId="676A7DCB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7B68C882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7DE1156A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3EFF7CD1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6A643AC2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350219" w:rsidRPr="0011533B" w14:paraId="53C9FE79" w14:textId="77777777" w:rsidTr="00B558CB">
        <w:trPr>
          <w:trHeight w:hRule="exact" w:val="518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05EC9565" w14:textId="77777777" w:rsidR="00350219" w:rsidRPr="0011533B" w:rsidRDefault="00350219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A.2.3 Fabbricati, infrastrutture, Terreni</w:t>
            </w:r>
          </w:p>
        </w:tc>
        <w:tc>
          <w:tcPr>
            <w:tcW w:w="593" w:type="pct"/>
            <w:shd w:val="clear" w:color="auto" w:fill="auto"/>
          </w:tcPr>
          <w:p w14:paraId="602BFA8A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1237587A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7049F9B6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60FDC090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01D1417D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350219" w:rsidRPr="0011533B" w14:paraId="24A0F0F6" w14:textId="77777777" w:rsidTr="00B558CB">
        <w:trPr>
          <w:trHeight w:hRule="exact" w:val="255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07344C4B" w14:textId="77777777" w:rsidR="00350219" w:rsidRPr="0011533B" w:rsidRDefault="00350219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A.2.4 Materiali e forniture</w:t>
            </w:r>
          </w:p>
        </w:tc>
        <w:tc>
          <w:tcPr>
            <w:tcW w:w="593" w:type="pct"/>
            <w:shd w:val="clear" w:color="auto" w:fill="auto"/>
          </w:tcPr>
          <w:p w14:paraId="7C5F85AD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77983308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24EABD68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5C71103A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78886BEA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350219" w:rsidRPr="00921C3D" w14:paraId="33425D6D" w14:textId="77777777" w:rsidTr="00B558CB">
        <w:trPr>
          <w:trHeight w:hRule="exact" w:val="822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4D48D812" w14:textId="77777777" w:rsidR="00350219" w:rsidRPr="0011533B" w:rsidRDefault="00350219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A.2.5 Brevetti, servizi di consulenza</w:t>
            </w:r>
            <w:r>
              <w:rPr>
                <w:rFonts w:eastAsia="Calibri"/>
                <w:i/>
                <w:iCs/>
                <w:sz w:val="18"/>
                <w:szCs w:val="18"/>
              </w:rPr>
              <w:t>, prestazioni</w:t>
            </w:r>
            <w:r w:rsidRPr="0011533B">
              <w:rPr>
                <w:rFonts w:eastAsia="Calibri"/>
                <w:i/>
                <w:iCs/>
                <w:sz w:val="18"/>
                <w:szCs w:val="18"/>
              </w:rPr>
              <w:t xml:space="preserve"> e beni immateriali</w:t>
            </w:r>
          </w:p>
        </w:tc>
        <w:tc>
          <w:tcPr>
            <w:tcW w:w="593" w:type="pct"/>
            <w:shd w:val="clear" w:color="auto" w:fill="auto"/>
          </w:tcPr>
          <w:p w14:paraId="7E96080C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5CBFA892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3FB2DEC0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4C18534D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5C408BDC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350219" w:rsidRPr="0011533B" w14:paraId="2F262268" w14:textId="77777777" w:rsidTr="00B558CB">
        <w:trPr>
          <w:trHeight w:hRule="exact" w:val="444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1406E4A9" w14:textId="77777777" w:rsidR="00350219" w:rsidRPr="0011533B" w:rsidRDefault="00350219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A.2.6 Spese amministrative e generali</w:t>
            </w:r>
          </w:p>
        </w:tc>
        <w:tc>
          <w:tcPr>
            <w:tcW w:w="593" w:type="pct"/>
            <w:shd w:val="clear" w:color="auto" w:fill="auto"/>
          </w:tcPr>
          <w:p w14:paraId="677ED480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07AB19AE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4A04E042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381C18B9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28ED3565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350219" w:rsidRPr="0011533B" w14:paraId="6CE5AB65" w14:textId="77777777" w:rsidTr="00B558CB">
        <w:trPr>
          <w:trHeight w:hRule="exact" w:val="444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6502CAE4" w14:textId="77777777" w:rsidR="00350219" w:rsidRPr="0011533B" w:rsidRDefault="00350219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A.2.7 Personale</w:t>
            </w:r>
          </w:p>
        </w:tc>
        <w:tc>
          <w:tcPr>
            <w:tcW w:w="593" w:type="pct"/>
            <w:shd w:val="clear" w:color="auto" w:fill="auto"/>
          </w:tcPr>
          <w:p w14:paraId="372E883C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0F2D45DC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56DDB727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12C82FC8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24DDD29E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350219" w:rsidRPr="0011533B" w14:paraId="4E564F26" w14:textId="77777777" w:rsidTr="00B558CB">
        <w:trPr>
          <w:trHeight w:hRule="exact" w:val="444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41ED4424" w14:textId="77777777" w:rsidR="00350219" w:rsidRPr="0011533B" w:rsidRDefault="00350219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A.2.</w:t>
            </w:r>
            <w:r>
              <w:rPr>
                <w:rFonts w:eastAsia="Calibri"/>
                <w:i/>
                <w:iCs/>
                <w:sz w:val="18"/>
                <w:szCs w:val="18"/>
              </w:rPr>
              <w:t>8</w:t>
            </w:r>
            <w:r w:rsidRPr="0011533B">
              <w:rPr>
                <w:rFonts w:eastAsia="Calibri"/>
                <w:i/>
                <w:iCs/>
                <w:sz w:val="18"/>
                <w:szCs w:val="18"/>
              </w:rPr>
              <w:t xml:space="preserve"> Spese operative</w:t>
            </w:r>
          </w:p>
        </w:tc>
        <w:tc>
          <w:tcPr>
            <w:tcW w:w="593" w:type="pct"/>
            <w:shd w:val="clear" w:color="auto" w:fill="auto"/>
          </w:tcPr>
          <w:p w14:paraId="465BFC0F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51E1A344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58413D0C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59CFCAED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13A8D093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350219" w:rsidRPr="0011533B" w14:paraId="181D417C" w14:textId="77777777" w:rsidTr="00B558CB">
        <w:trPr>
          <w:trHeight w:hRule="exact" w:val="444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60274409" w14:textId="77777777" w:rsidR="00350219" w:rsidRPr="0011533B" w:rsidRDefault="00350219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A.2.</w:t>
            </w:r>
            <w:r>
              <w:rPr>
                <w:rFonts w:eastAsia="Calibri"/>
                <w:i/>
                <w:iCs/>
                <w:sz w:val="18"/>
                <w:szCs w:val="18"/>
              </w:rPr>
              <w:t>9</w:t>
            </w:r>
            <w:r w:rsidRPr="0011533B">
              <w:rPr>
                <w:rFonts w:eastAsia="Calibri"/>
                <w:i/>
                <w:iCs/>
                <w:sz w:val="18"/>
                <w:szCs w:val="18"/>
              </w:rPr>
              <w:t xml:space="preserve"> Altri costi</w:t>
            </w:r>
          </w:p>
        </w:tc>
        <w:tc>
          <w:tcPr>
            <w:tcW w:w="593" w:type="pct"/>
            <w:shd w:val="clear" w:color="auto" w:fill="auto"/>
          </w:tcPr>
          <w:p w14:paraId="5D6A084D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47CD558D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2B57EB6C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66EF68F8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099AF107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350219" w:rsidRPr="0011533B" w14:paraId="75746D8C" w14:textId="77777777" w:rsidTr="00B558CB">
        <w:trPr>
          <w:trHeight w:hRule="exact" w:val="284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3565DE68" w14:textId="77777777" w:rsidR="00350219" w:rsidRPr="0011533B" w:rsidRDefault="00350219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bCs w:val="0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b/>
                <w:i/>
                <w:iCs/>
                <w:sz w:val="18"/>
                <w:szCs w:val="18"/>
              </w:rPr>
              <w:t>Tot generale A.2)</w:t>
            </w:r>
          </w:p>
        </w:tc>
        <w:tc>
          <w:tcPr>
            <w:tcW w:w="593" w:type="pct"/>
            <w:shd w:val="clear" w:color="auto" w:fill="auto"/>
          </w:tcPr>
          <w:p w14:paraId="201203A4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6E226578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389BA3F5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45EDAF1E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4A63E5D1" w14:textId="77777777" w:rsidR="00350219" w:rsidRPr="0011533B" w:rsidRDefault="00350219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350219" w:rsidRPr="0011533B" w14:paraId="7038BA7A" w14:textId="77777777" w:rsidTr="00523DC2">
        <w:trPr>
          <w:trHeight w:hRule="exact" w:val="284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0E9B7FE9" w14:textId="77777777" w:rsidR="00350219" w:rsidRPr="0011533B" w:rsidRDefault="00350219" w:rsidP="00523DC2">
            <w:pPr>
              <w:suppressAutoHyphens/>
              <w:rPr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b/>
                <w:i/>
                <w:iCs/>
                <w:sz w:val="18"/>
                <w:szCs w:val="18"/>
              </w:rPr>
              <w:t>Tot generale A.1+A.2</w:t>
            </w:r>
          </w:p>
        </w:tc>
        <w:tc>
          <w:tcPr>
            <w:tcW w:w="593" w:type="pct"/>
            <w:shd w:val="clear" w:color="auto" w:fill="auto"/>
          </w:tcPr>
          <w:p w14:paraId="7E86BE6B" w14:textId="77777777" w:rsidR="00350219" w:rsidRPr="0011533B" w:rsidRDefault="00350219" w:rsidP="00523DC2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12441898" w14:textId="77777777" w:rsidR="00350219" w:rsidRPr="0011533B" w:rsidRDefault="00350219" w:rsidP="00523DC2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59702D4C" w14:textId="77777777" w:rsidR="00350219" w:rsidRPr="0011533B" w:rsidRDefault="00350219" w:rsidP="00523DC2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3F86B1A6" w14:textId="77777777" w:rsidR="00350219" w:rsidRPr="0011533B" w:rsidRDefault="00350219" w:rsidP="00523DC2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2D59FC81" w14:textId="77777777" w:rsidR="00350219" w:rsidRPr="0011533B" w:rsidRDefault="00350219" w:rsidP="00523DC2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</w:tbl>
    <w:p w14:paraId="4B56BD73" w14:textId="77777777" w:rsidR="00350219" w:rsidRDefault="00350219" w:rsidP="00C3527D">
      <w:pPr>
        <w:tabs>
          <w:tab w:val="left" w:pos="7088"/>
          <w:tab w:val="left" w:pos="8222"/>
        </w:tabs>
        <w:suppressAutoHyphens/>
        <w:spacing w:after="120"/>
        <w:jc w:val="center"/>
        <w:rPr>
          <w:rFonts w:eastAsia="Calibri"/>
          <w:i/>
          <w:iCs/>
          <w:sz w:val="20"/>
          <w:szCs w:val="20"/>
        </w:rPr>
      </w:pPr>
      <w:r w:rsidRPr="0011533B">
        <w:rPr>
          <w:rFonts w:eastAsia="Calibri"/>
          <w:i/>
          <w:iCs/>
          <w:sz w:val="20"/>
          <w:szCs w:val="20"/>
        </w:rPr>
        <w:t>&lt;Commentare eventuali variazioni e scostamenti di costo rispetto al project portfolio approvato&gt;</w:t>
      </w:r>
    </w:p>
    <w:p w14:paraId="59AECA9B" w14:textId="77777777" w:rsidR="00350219" w:rsidRDefault="00350219" w:rsidP="00D43062">
      <w:pPr>
        <w:pStyle w:val="Paragrafoelenco"/>
        <w:numPr>
          <w:ilvl w:val="0"/>
          <w:numId w:val="52"/>
        </w:num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 xml:space="preserve">Riparto dei costi ammessi per l’ambito tecnologico </w:t>
      </w:r>
      <w:r>
        <w:rPr>
          <w:rFonts w:eastAsia="Calibri"/>
          <w:i/>
          <w:iCs/>
          <w:sz w:val="20"/>
          <w:szCs w:val="20"/>
        </w:rPr>
        <w:t>(i.e. Technology Field/TF, Work Stream/WS, etc.)</w:t>
      </w:r>
      <w:r>
        <w:rPr>
          <w:i/>
          <w:sz w:val="20"/>
          <w:szCs w:val="20"/>
        </w:rPr>
        <w:t>, da indicare coerentemente al project portfolio approvato come indicato in sede di istanza di accesso al fondo e inserito dal soggetto beneficiario nel modello di cui all’allegato n. 2 – Scheda tecnica al Decreto ministeriale di attivazione dell’intervento in oggetto</w:t>
      </w:r>
    </w:p>
    <w:p w14:paraId="219F7061" w14:textId="77777777" w:rsidR="00350219" w:rsidRPr="00D43062" w:rsidRDefault="00350219" w:rsidP="00B558CB">
      <w:pPr>
        <w:pStyle w:val="Paragrafoelenco"/>
        <w:jc w:val="both"/>
        <w:rPr>
          <w:i/>
          <w:sz w:val="20"/>
          <w:szCs w:val="20"/>
        </w:rPr>
      </w:pPr>
    </w:p>
    <w:p w14:paraId="7CA70B6E" w14:textId="77777777" w:rsidR="00350219" w:rsidRDefault="00350219" w:rsidP="006D3FF6">
      <w:pPr>
        <w:pStyle w:val="2"/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lang w:val="it-IT"/>
        </w:rPr>
      </w:pPr>
      <w:r>
        <w:rPr>
          <w:rFonts w:ascii="Times New Roman" w:hAnsi="Times New Roman"/>
          <w:b/>
          <w:lang w:val="it-IT"/>
        </w:rPr>
        <w:t>RIEPILOGO COMPLESSIVO DEI COSTI PER AVANZAMENTO</w:t>
      </w:r>
    </w:p>
    <w:p w14:paraId="2F6E8521" w14:textId="77777777" w:rsidR="00350219" w:rsidRPr="00C3527D" w:rsidRDefault="00350219" w:rsidP="00C3527D">
      <w:pPr>
        <w:pStyle w:val="Corpodeltesto"/>
        <w:rPr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5"/>
        <w:gridCol w:w="1142"/>
        <w:gridCol w:w="1463"/>
        <w:gridCol w:w="1417"/>
        <w:gridCol w:w="1508"/>
        <w:gridCol w:w="1463"/>
      </w:tblGrid>
      <w:tr w:rsidR="00350219" w:rsidRPr="00C3527D" w14:paraId="242714A0" w14:textId="77777777" w:rsidTr="00B558CB">
        <w:trPr>
          <w:trHeight w:val="292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3DF61ABB" w14:textId="77777777" w:rsidR="00350219" w:rsidRPr="00C3527D" w:rsidRDefault="00350219" w:rsidP="001C5272">
            <w:pPr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256C464F" w14:textId="77777777" w:rsidR="00350219" w:rsidRPr="00C3527D" w:rsidRDefault="00350219" w:rsidP="001C5272">
            <w:pPr>
              <w:jc w:val="center"/>
              <w:rPr>
                <w:sz w:val="20"/>
                <w:szCs w:val="20"/>
              </w:rPr>
            </w:pPr>
            <w:r w:rsidRPr="00C3527D">
              <w:rPr>
                <w:sz w:val="20"/>
                <w:szCs w:val="20"/>
              </w:rPr>
              <w:t>(A)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45D21E63" w14:textId="77777777" w:rsidR="00350219" w:rsidRPr="00B558CB" w:rsidRDefault="00350219" w:rsidP="001C52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B.1</w:t>
            </w:r>
          </w:p>
        </w:tc>
        <w:tc>
          <w:tcPr>
            <w:tcW w:w="736" w:type="pct"/>
            <w:shd w:val="clear" w:color="auto" w:fill="auto"/>
            <w:vAlign w:val="center"/>
          </w:tcPr>
          <w:p w14:paraId="28E4A611" w14:textId="77777777" w:rsidR="00350219" w:rsidRPr="00B558CB" w:rsidRDefault="00350219" w:rsidP="001C52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B.0</w:t>
            </w:r>
          </w:p>
        </w:tc>
        <w:tc>
          <w:tcPr>
            <w:tcW w:w="783" w:type="pct"/>
            <w:shd w:val="clear" w:color="auto" w:fill="auto"/>
            <w:vAlign w:val="center"/>
          </w:tcPr>
          <w:p w14:paraId="66C39571" w14:textId="77777777" w:rsidR="00350219" w:rsidRPr="00C3527D" w:rsidRDefault="00350219" w:rsidP="001C5272">
            <w:pPr>
              <w:jc w:val="center"/>
              <w:rPr>
                <w:sz w:val="20"/>
                <w:szCs w:val="20"/>
                <w:lang w:val="x-none"/>
              </w:rPr>
            </w:pPr>
            <w:r w:rsidRPr="00C3527D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 xml:space="preserve"> = B.1+ B.0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784903E3" w14:textId="77777777" w:rsidR="00350219" w:rsidRPr="00C3527D" w:rsidRDefault="00350219" w:rsidP="001C5272">
            <w:pPr>
              <w:jc w:val="center"/>
              <w:rPr>
                <w:sz w:val="20"/>
                <w:szCs w:val="20"/>
                <w:lang w:val="x-none"/>
              </w:rPr>
            </w:pPr>
            <w:r w:rsidRPr="00C3527D">
              <w:rPr>
                <w:sz w:val="20"/>
                <w:szCs w:val="20"/>
              </w:rPr>
              <w:t>B/A</w:t>
            </w:r>
          </w:p>
        </w:tc>
      </w:tr>
      <w:tr w:rsidR="00350219" w:rsidRPr="00E62F99" w14:paraId="397A12DF" w14:textId="77777777" w:rsidTr="00B558CB">
        <w:trPr>
          <w:trHeight w:val="632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0A4F0D07" w14:textId="77777777" w:rsidR="00350219" w:rsidRPr="00E62F99" w:rsidRDefault="00350219" w:rsidP="001C5272">
            <w:pPr>
              <w:rPr>
                <w:b/>
                <w:sz w:val="18"/>
                <w:szCs w:val="18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15B38349" w14:textId="77777777" w:rsidR="00350219" w:rsidRPr="00D43062" w:rsidRDefault="00350219" w:rsidP="001C5272">
            <w:pPr>
              <w:jc w:val="center"/>
              <w:rPr>
                <w:b/>
                <w:sz w:val="18"/>
                <w:szCs w:val="18"/>
              </w:rPr>
            </w:pPr>
            <w:r w:rsidRPr="00E62F99">
              <w:rPr>
                <w:b/>
                <w:sz w:val="18"/>
                <w:szCs w:val="18"/>
                <w:lang w:val="x-none"/>
              </w:rPr>
              <w:t xml:space="preserve">Costi da </w:t>
            </w:r>
            <w:r>
              <w:rPr>
                <w:b/>
                <w:sz w:val="18"/>
                <w:szCs w:val="18"/>
              </w:rPr>
              <w:t>decreto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22C054C6" w14:textId="77777777" w:rsidR="00350219" w:rsidRPr="00E62F99" w:rsidRDefault="00350219" w:rsidP="001C5272">
            <w:pPr>
              <w:jc w:val="center"/>
              <w:rPr>
                <w:b/>
                <w:sz w:val="18"/>
                <w:szCs w:val="18"/>
                <w:lang w:val="x-none"/>
              </w:rPr>
            </w:pPr>
            <w:r w:rsidRPr="00E62F99">
              <w:rPr>
                <w:b/>
                <w:sz w:val="18"/>
                <w:szCs w:val="18"/>
                <w:lang w:val="x-none"/>
              </w:rPr>
              <w:t>Costi rendicontati</w:t>
            </w:r>
          </w:p>
          <w:p w14:paraId="4780EDD2" w14:textId="77777777" w:rsidR="00350219" w:rsidRPr="00E62F99" w:rsidRDefault="00350219" w:rsidP="001C5272">
            <w:pPr>
              <w:jc w:val="center"/>
              <w:rPr>
                <w:b/>
                <w:sz w:val="18"/>
                <w:szCs w:val="18"/>
                <w:lang w:val="x-none"/>
              </w:rPr>
            </w:pPr>
            <w:r w:rsidRPr="00E62F99">
              <w:rPr>
                <w:b/>
                <w:sz w:val="18"/>
                <w:szCs w:val="18"/>
                <w:lang w:val="x-none"/>
              </w:rPr>
              <w:t>(</w:t>
            </w:r>
            <w:r w:rsidRPr="00E62F99">
              <w:rPr>
                <w:b/>
                <w:i/>
                <w:sz w:val="18"/>
                <w:szCs w:val="18"/>
                <w:lang w:val="x-none"/>
              </w:rPr>
              <w:t xml:space="preserve">presente </w:t>
            </w:r>
            <w:proofErr w:type="spellStart"/>
            <w:r w:rsidRPr="00E62F99">
              <w:rPr>
                <w:b/>
                <w:i/>
                <w:sz w:val="18"/>
                <w:szCs w:val="18"/>
                <w:lang w:val="x-none"/>
              </w:rPr>
              <w:t>sal</w:t>
            </w:r>
            <w:proofErr w:type="spellEnd"/>
            <w:r w:rsidRPr="00E62F99">
              <w:rPr>
                <w:b/>
                <w:sz w:val="18"/>
                <w:szCs w:val="18"/>
                <w:lang w:val="x-none"/>
              </w:rPr>
              <w:t>)</w:t>
            </w:r>
          </w:p>
        </w:tc>
        <w:tc>
          <w:tcPr>
            <w:tcW w:w="736" w:type="pct"/>
            <w:shd w:val="clear" w:color="auto" w:fill="auto"/>
            <w:vAlign w:val="center"/>
          </w:tcPr>
          <w:p w14:paraId="38306C7A" w14:textId="77777777" w:rsidR="00350219" w:rsidRPr="00E62F99" w:rsidRDefault="00350219" w:rsidP="001C5272">
            <w:pPr>
              <w:jc w:val="center"/>
              <w:rPr>
                <w:b/>
                <w:sz w:val="18"/>
                <w:szCs w:val="18"/>
                <w:lang w:val="x-none"/>
              </w:rPr>
            </w:pPr>
            <w:r w:rsidRPr="00E62F99">
              <w:rPr>
                <w:b/>
                <w:sz w:val="18"/>
                <w:szCs w:val="18"/>
                <w:lang w:val="x-none"/>
              </w:rPr>
              <w:t>Costi progressivi</w:t>
            </w:r>
            <w:r w:rsidRPr="00E62F99">
              <w:rPr>
                <w:b/>
                <w:sz w:val="18"/>
                <w:szCs w:val="18"/>
              </w:rPr>
              <w:t xml:space="preserve"> </w:t>
            </w:r>
            <w:r w:rsidRPr="00E62F99">
              <w:rPr>
                <w:b/>
                <w:sz w:val="18"/>
                <w:szCs w:val="18"/>
                <w:lang w:val="x-none"/>
              </w:rPr>
              <w:t>rendicontati</w:t>
            </w:r>
          </w:p>
          <w:p w14:paraId="34BE6055" w14:textId="77777777" w:rsidR="00350219" w:rsidRPr="00E62F99" w:rsidRDefault="00350219" w:rsidP="001C5272">
            <w:pPr>
              <w:jc w:val="center"/>
              <w:rPr>
                <w:b/>
                <w:sz w:val="18"/>
                <w:szCs w:val="18"/>
                <w:lang w:val="x-none"/>
              </w:rPr>
            </w:pPr>
            <w:r w:rsidRPr="00E62F99">
              <w:rPr>
                <w:b/>
                <w:sz w:val="18"/>
                <w:szCs w:val="18"/>
                <w:lang w:val="x-none"/>
              </w:rPr>
              <w:t>(</w:t>
            </w:r>
            <w:r w:rsidRPr="00E62F99">
              <w:rPr>
                <w:b/>
                <w:i/>
                <w:sz w:val="18"/>
                <w:szCs w:val="18"/>
                <w:lang w:val="x-none"/>
              </w:rPr>
              <w:t>fino al</w:t>
            </w:r>
            <w:r w:rsidRPr="00E62F99">
              <w:rPr>
                <w:b/>
                <w:i/>
                <w:sz w:val="18"/>
                <w:szCs w:val="18"/>
              </w:rPr>
              <w:t xml:space="preserve"> </w:t>
            </w:r>
            <w:r w:rsidRPr="00E62F99">
              <w:rPr>
                <w:b/>
                <w:i/>
                <w:sz w:val="18"/>
                <w:szCs w:val="18"/>
                <w:lang w:val="x-none"/>
              </w:rPr>
              <w:t xml:space="preserve">presente </w:t>
            </w:r>
            <w:proofErr w:type="spellStart"/>
            <w:r w:rsidRPr="00E62F99">
              <w:rPr>
                <w:b/>
                <w:i/>
                <w:sz w:val="18"/>
                <w:szCs w:val="18"/>
                <w:lang w:val="x-none"/>
              </w:rPr>
              <w:t>sal</w:t>
            </w:r>
            <w:proofErr w:type="spellEnd"/>
            <w:r w:rsidRPr="00E62F99">
              <w:rPr>
                <w:b/>
                <w:sz w:val="18"/>
                <w:szCs w:val="18"/>
                <w:lang w:val="x-none"/>
              </w:rPr>
              <w:t>)</w:t>
            </w:r>
          </w:p>
        </w:tc>
        <w:tc>
          <w:tcPr>
            <w:tcW w:w="783" w:type="pct"/>
            <w:shd w:val="clear" w:color="auto" w:fill="auto"/>
            <w:vAlign w:val="center"/>
          </w:tcPr>
          <w:p w14:paraId="068278D2" w14:textId="77777777" w:rsidR="00350219" w:rsidRPr="00E62F99" w:rsidRDefault="00350219" w:rsidP="001C5272">
            <w:pPr>
              <w:jc w:val="center"/>
              <w:rPr>
                <w:b/>
                <w:sz w:val="18"/>
                <w:szCs w:val="18"/>
                <w:lang w:val="x-none"/>
              </w:rPr>
            </w:pPr>
            <w:r>
              <w:rPr>
                <w:b/>
                <w:sz w:val="18"/>
                <w:szCs w:val="18"/>
              </w:rPr>
              <w:t>To</w:t>
            </w:r>
            <w:r w:rsidRPr="00E62F99">
              <w:rPr>
                <w:b/>
                <w:sz w:val="18"/>
                <w:szCs w:val="18"/>
                <w:lang w:val="x-none"/>
              </w:rPr>
              <w:t>tale costi</w:t>
            </w:r>
          </w:p>
          <w:p w14:paraId="5661BEE5" w14:textId="77777777" w:rsidR="00350219" w:rsidRPr="00E62F99" w:rsidRDefault="00350219" w:rsidP="001C5272">
            <w:pPr>
              <w:jc w:val="center"/>
              <w:rPr>
                <w:b/>
                <w:sz w:val="18"/>
                <w:szCs w:val="18"/>
                <w:lang w:val="x-none"/>
              </w:rPr>
            </w:pPr>
            <w:r w:rsidRPr="00E62F99">
              <w:rPr>
                <w:b/>
                <w:sz w:val="18"/>
                <w:szCs w:val="18"/>
                <w:lang w:val="x-none"/>
              </w:rPr>
              <w:t>rendicontati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7EE53047" w14:textId="77777777" w:rsidR="00350219" w:rsidRPr="00E62F99" w:rsidRDefault="00350219" w:rsidP="001C5272">
            <w:pPr>
              <w:jc w:val="center"/>
              <w:rPr>
                <w:b/>
                <w:sz w:val="18"/>
                <w:szCs w:val="18"/>
              </w:rPr>
            </w:pPr>
            <w:r w:rsidRPr="00E62F99">
              <w:rPr>
                <w:b/>
                <w:sz w:val="18"/>
                <w:szCs w:val="18"/>
              </w:rPr>
              <w:t>% avanzamento</w:t>
            </w:r>
          </w:p>
        </w:tc>
      </w:tr>
      <w:tr w:rsidR="00350219" w:rsidRPr="00E62F99" w14:paraId="07924EBC" w14:textId="77777777" w:rsidTr="001C5272">
        <w:trPr>
          <w:trHeight w:val="278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1B32D140" w14:textId="77777777" w:rsidR="00350219" w:rsidRPr="00E62F99" w:rsidRDefault="00350219" w:rsidP="001C5272">
            <w:pPr>
              <w:rPr>
                <w:b/>
                <w:sz w:val="18"/>
                <w:szCs w:val="18"/>
              </w:rPr>
            </w:pPr>
            <w:r w:rsidRPr="00E62F99">
              <w:rPr>
                <w:b/>
                <w:sz w:val="18"/>
                <w:szCs w:val="18"/>
                <w:lang w:val="x-none"/>
              </w:rPr>
              <w:t xml:space="preserve">A.1) </w:t>
            </w:r>
            <w:r>
              <w:rPr>
                <w:b/>
                <w:sz w:val="18"/>
                <w:szCs w:val="18"/>
              </w:rPr>
              <w:t>Attività</w:t>
            </w:r>
            <w:r w:rsidRPr="00E62F99">
              <w:rPr>
                <w:b/>
                <w:sz w:val="18"/>
                <w:szCs w:val="18"/>
                <w:lang w:val="x-none"/>
              </w:rPr>
              <w:t xml:space="preserve"> di ricerca</w:t>
            </w:r>
            <w:r>
              <w:rPr>
                <w:b/>
                <w:sz w:val="18"/>
                <w:szCs w:val="18"/>
              </w:rPr>
              <w:t xml:space="preserve"> e sviluppo</w:t>
            </w:r>
          </w:p>
        </w:tc>
      </w:tr>
      <w:tr w:rsidR="00350219" w:rsidRPr="00E62F99" w14:paraId="42ED850E" w14:textId="77777777" w:rsidTr="00B558CB">
        <w:trPr>
          <w:trHeight w:hRule="exact" w:val="284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12E3248B" w14:textId="77777777" w:rsidR="00350219" w:rsidRPr="00E62F99" w:rsidRDefault="00350219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A.1.1 Studi di fattibilità</w:t>
            </w:r>
          </w:p>
        </w:tc>
        <w:tc>
          <w:tcPr>
            <w:tcW w:w="593" w:type="pct"/>
            <w:shd w:val="clear" w:color="auto" w:fill="auto"/>
          </w:tcPr>
          <w:p w14:paraId="2EFD9C59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5263D07B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auto"/>
          </w:tcPr>
          <w:p w14:paraId="5A41E9D4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auto"/>
          </w:tcPr>
          <w:p w14:paraId="2DB4607B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7BE608D3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350219" w:rsidRPr="00E62F99" w14:paraId="16265C60" w14:textId="77777777" w:rsidTr="00B558CB">
        <w:trPr>
          <w:trHeight w:hRule="exact" w:val="284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2D165469" w14:textId="77777777" w:rsidR="00350219" w:rsidRPr="00E62F99" w:rsidRDefault="00350219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A.1.2 Strumenti e attrezzature</w:t>
            </w:r>
          </w:p>
        </w:tc>
        <w:tc>
          <w:tcPr>
            <w:tcW w:w="593" w:type="pct"/>
            <w:shd w:val="clear" w:color="auto" w:fill="auto"/>
          </w:tcPr>
          <w:p w14:paraId="4CB11051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3FCBDAE7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auto"/>
          </w:tcPr>
          <w:p w14:paraId="0A99A3D7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auto"/>
          </w:tcPr>
          <w:p w14:paraId="432F335E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04D262D6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350219" w:rsidRPr="00E62F99" w14:paraId="722499EB" w14:textId="77777777" w:rsidTr="00B558CB">
        <w:trPr>
          <w:trHeight w:hRule="exact" w:val="420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58B27DEE" w14:textId="77777777" w:rsidR="00350219" w:rsidRPr="00E62F99" w:rsidRDefault="00350219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A.1.3 Fabbricati, infrastrutture, Terreni</w:t>
            </w:r>
          </w:p>
        </w:tc>
        <w:tc>
          <w:tcPr>
            <w:tcW w:w="593" w:type="pct"/>
            <w:shd w:val="clear" w:color="auto" w:fill="auto"/>
          </w:tcPr>
          <w:p w14:paraId="5295EFFF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5D24EFFD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auto"/>
          </w:tcPr>
          <w:p w14:paraId="6D179B64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auto"/>
          </w:tcPr>
          <w:p w14:paraId="3DB14D67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55F34ED8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350219" w:rsidRPr="00E62F99" w14:paraId="0426701B" w14:textId="77777777" w:rsidTr="00B558CB">
        <w:trPr>
          <w:trHeight w:hRule="exact" w:val="284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0131CA54" w14:textId="77777777" w:rsidR="00350219" w:rsidRPr="00E62F99" w:rsidRDefault="00350219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A.1.4 Materiali e forniture</w:t>
            </w:r>
          </w:p>
        </w:tc>
        <w:tc>
          <w:tcPr>
            <w:tcW w:w="593" w:type="pct"/>
            <w:shd w:val="clear" w:color="auto" w:fill="auto"/>
          </w:tcPr>
          <w:p w14:paraId="6E2BB907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1E662A72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auto"/>
          </w:tcPr>
          <w:p w14:paraId="507721D1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auto"/>
          </w:tcPr>
          <w:p w14:paraId="055936EE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4A9D006F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350219" w:rsidRPr="00E62F99" w14:paraId="2B8D923C" w14:textId="77777777" w:rsidTr="00B558CB">
        <w:trPr>
          <w:trHeight w:hRule="exact" w:val="662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51A75DC0" w14:textId="77777777" w:rsidR="00350219" w:rsidRPr="00E62F99" w:rsidRDefault="00350219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A.1.5 Brevetti, servizi di consulenza</w:t>
            </w:r>
            <w:r>
              <w:rPr>
                <w:rFonts w:eastAsia="Calibri"/>
                <w:i/>
                <w:iCs/>
                <w:sz w:val="18"/>
                <w:szCs w:val="18"/>
              </w:rPr>
              <w:t>, prestazioni</w:t>
            </w:r>
            <w:r w:rsidRPr="00E62F99">
              <w:rPr>
                <w:rFonts w:eastAsia="Calibri"/>
                <w:i/>
                <w:iCs/>
                <w:sz w:val="18"/>
                <w:szCs w:val="18"/>
              </w:rPr>
              <w:t xml:space="preserve"> e beni immateriali</w:t>
            </w:r>
          </w:p>
        </w:tc>
        <w:tc>
          <w:tcPr>
            <w:tcW w:w="593" w:type="pct"/>
            <w:shd w:val="clear" w:color="auto" w:fill="auto"/>
          </w:tcPr>
          <w:p w14:paraId="1CC47375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378E07C7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auto"/>
          </w:tcPr>
          <w:p w14:paraId="5ECD2094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auto"/>
          </w:tcPr>
          <w:p w14:paraId="7E67ABF2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6A3C6F7A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350219" w:rsidRPr="00E62F99" w14:paraId="03955E4E" w14:textId="77777777" w:rsidTr="00B558CB">
        <w:trPr>
          <w:trHeight w:hRule="exact" w:val="429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712FC563" w14:textId="77777777" w:rsidR="00350219" w:rsidRPr="00E62F99" w:rsidRDefault="00350219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A.1.6 Spese amministrative e generali</w:t>
            </w:r>
          </w:p>
        </w:tc>
        <w:tc>
          <w:tcPr>
            <w:tcW w:w="593" w:type="pct"/>
            <w:shd w:val="clear" w:color="auto" w:fill="auto"/>
          </w:tcPr>
          <w:p w14:paraId="50B44CA4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2FED1C27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auto"/>
          </w:tcPr>
          <w:p w14:paraId="365DBF36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auto"/>
          </w:tcPr>
          <w:p w14:paraId="457D598D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74E15561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350219" w:rsidRPr="00E62F99" w14:paraId="11269296" w14:textId="77777777" w:rsidTr="00B558CB">
        <w:trPr>
          <w:trHeight w:hRule="exact" w:val="429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144F97C0" w14:textId="77777777" w:rsidR="00350219" w:rsidRPr="00E62F99" w:rsidRDefault="00350219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A.1.</w:t>
            </w:r>
            <w:r>
              <w:rPr>
                <w:rFonts w:eastAsia="Calibri"/>
                <w:i/>
                <w:iCs/>
                <w:sz w:val="18"/>
                <w:szCs w:val="18"/>
              </w:rPr>
              <w:t>7</w:t>
            </w:r>
            <w:r w:rsidRPr="00E62F99">
              <w:rPr>
                <w:rFonts w:eastAsia="Calibri"/>
                <w:i/>
                <w:iCs/>
                <w:sz w:val="18"/>
                <w:szCs w:val="18"/>
              </w:rPr>
              <w:t xml:space="preserve"> Personale</w:t>
            </w:r>
          </w:p>
        </w:tc>
        <w:tc>
          <w:tcPr>
            <w:tcW w:w="593" w:type="pct"/>
            <w:shd w:val="clear" w:color="auto" w:fill="auto"/>
          </w:tcPr>
          <w:p w14:paraId="4C7D6A2E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025F40DB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auto"/>
          </w:tcPr>
          <w:p w14:paraId="1B47B261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auto"/>
          </w:tcPr>
          <w:p w14:paraId="2892FC26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29DFFE2B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350219" w:rsidRPr="00E62F99" w14:paraId="0C7592B8" w14:textId="77777777" w:rsidTr="00B558CB">
        <w:trPr>
          <w:trHeight w:hRule="exact" w:val="429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0FD24B9A" w14:textId="77777777" w:rsidR="00350219" w:rsidRPr="00E62F99" w:rsidRDefault="00350219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A.1.</w:t>
            </w:r>
            <w:r>
              <w:rPr>
                <w:rFonts w:eastAsia="Calibri"/>
                <w:i/>
                <w:iCs/>
                <w:sz w:val="18"/>
                <w:szCs w:val="18"/>
              </w:rPr>
              <w:t>8</w:t>
            </w:r>
            <w:r w:rsidRPr="00E62F99">
              <w:rPr>
                <w:rFonts w:eastAsia="Calibri"/>
                <w:i/>
                <w:iCs/>
                <w:sz w:val="18"/>
                <w:szCs w:val="18"/>
              </w:rPr>
              <w:t xml:space="preserve"> Spese operative</w:t>
            </w:r>
          </w:p>
        </w:tc>
        <w:tc>
          <w:tcPr>
            <w:tcW w:w="593" w:type="pct"/>
            <w:shd w:val="clear" w:color="auto" w:fill="808080"/>
          </w:tcPr>
          <w:p w14:paraId="11AB14E3" w14:textId="77777777" w:rsidR="00350219" w:rsidRPr="00E62F99" w:rsidRDefault="00350219" w:rsidP="001C5272">
            <w:pPr>
              <w:tabs>
                <w:tab w:val="left" w:pos="825"/>
              </w:tabs>
              <w:spacing w:before="120" w:after="120"/>
              <w:rPr>
                <w:szCs w:val="20"/>
                <w:lang w:val="x-none"/>
              </w:rPr>
            </w:pPr>
            <w:r w:rsidRPr="00E62F99">
              <w:rPr>
                <w:szCs w:val="20"/>
                <w:lang w:val="x-none"/>
              </w:rPr>
              <w:tab/>
            </w:r>
          </w:p>
        </w:tc>
        <w:tc>
          <w:tcPr>
            <w:tcW w:w="760" w:type="pct"/>
            <w:shd w:val="clear" w:color="auto" w:fill="808080"/>
          </w:tcPr>
          <w:p w14:paraId="6B4CF5F2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808080"/>
          </w:tcPr>
          <w:p w14:paraId="02842893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808080"/>
          </w:tcPr>
          <w:p w14:paraId="231532FF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808080"/>
          </w:tcPr>
          <w:p w14:paraId="7F521ED3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350219" w:rsidRPr="00E62F99" w14:paraId="65B3EF6C" w14:textId="77777777" w:rsidTr="00B558CB">
        <w:trPr>
          <w:trHeight w:hRule="exact" w:val="429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158A5F4F" w14:textId="77777777" w:rsidR="00350219" w:rsidRPr="00E62F99" w:rsidRDefault="00350219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>
              <w:rPr>
                <w:rFonts w:eastAsia="Calibri"/>
                <w:i/>
                <w:iCs/>
                <w:sz w:val="18"/>
                <w:szCs w:val="18"/>
              </w:rPr>
              <w:t>A.1.9</w:t>
            </w:r>
            <w:r w:rsidRPr="00E62F99">
              <w:rPr>
                <w:rFonts w:eastAsia="Calibri"/>
                <w:i/>
                <w:iCs/>
                <w:sz w:val="18"/>
                <w:szCs w:val="18"/>
              </w:rPr>
              <w:t xml:space="preserve"> Altri costi</w:t>
            </w:r>
          </w:p>
        </w:tc>
        <w:tc>
          <w:tcPr>
            <w:tcW w:w="593" w:type="pct"/>
            <w:shd w:val="clear" w:color="auto" w:fill="auto"/>
          </w:tcPr>
          <w:p w14:paraId="78771198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0AEAE165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auto"/>
          </w:tcPr>
          <w:p w14:paraId="6FD585D4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auto"/>
          </w:tcPr>
          <w:p w14:paraId="6D7C014F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494B3819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350219" w:rsidRPr="00E62F99" w14:paraId="1DD2424E" w14:textId="77777777" w:rsidTr="00B558CB">
        <w:trPr>
          <w:trHeight w:hRule="exact" w:val="284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42F4E1FE" w14:textId="77777777" w:rsidR="00350219" w:rsidRPr="00E62F99" w:rsidRDefault="00350219" w:rsidP="001C5272">
            <w:pPr>
              <w:autoSpaceDE w:val="0"/>
              <w:autoSpaceDN w:val="0"/>
              <w:adjustRightInd w:val="0"/>
              <w:rPr>
                <w:rFonts w:eastAsia="Calibri"/>
                <w:b/>
                <w:bCs w:val="0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b/>
                <w:i/>
                <w:iCs/>
                <w:sz w:val="18"/>
                <w:szCs w:val="18"/>
              </w:rPr>
              <w:t>Tot generale A.1)</w:t>
            </w:r>
          </w:p>
        </w:tc>
        <w:tc>
          <w:tcPr>
            <w:tcW w:w="593" w:type="pct"/>
            <w:shd w:val="clear" w:color="auto" w:fill="auto"/>
          </w:tcPr>
          <w:p w14:paraId="478EAC5B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47770C27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auto"/>
          </w:tcPr>
          <w:p w14:paraId="3D1A1FFE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auto"/>
          </w:tcPr>
          <w:p w14:paraId="2E4A155D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6B224C33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350219" w:rsidRPr="00E62F99" w14:paraId="77FF1E66" w14:textId="77777777" w:rsidTr="001C5272">
        <w:trPr>
          <w:trHeight w:hRule="exact" w:val="384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264674E4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  <w:r w:rsidRPr="00E62F99">
              <w:rPr>
                <w:rFonts w:eastAsia="Calibri"/>
                <w:b/>
                <w:sz w:val="18"/>
                <w:szCs w:val="18"/>
              </w:rPr>
              <w:t>A.2) Attività di prima applicazione industriale</w:t>
            </w:r>
          </w:p>
        </w:tc>
      </w:tr>
      <w:tr w:rsidR="00350219" w:rsidRPr="00E62F99" w14:paraId="44EE00E0" w14:textId="77777777" w:rsidTr="00B558CB">
        <w:trPr>
          <w:trHeight w:hRule="exact" w:val="255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113E2B84" w14:textId="77777777" w:rsidR="00350219" w:rsidRPr="00E62F99" w:rsidRDefault="00350219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A.2.1 Studi di fattibilità</w:t>
            </w:r>
          </w:p>
        </w:tc>
        <w:tc>
          <w:tcPr>
            <w:tcW w:w="593" w:type="pct"/>
            <w:shd w:val="clear" w:color="auto" w:fill="auto"/>
          </w:tcPr>
          <w:p w14:paraId="19180F31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4B0B9308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auto"/>
          </w:tcPr>
          <w:p w14:paraId="161477A5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auto"/>
          </w:tcPr>
          <w:p w14:paraId="2A3EB156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4225F327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350219" w:rsidRPr="00E62F99" w14:paraId="1AFCD43C" w14:textId="77777777" w:rsidTr="00B558CB">
        <w:trPr>
          <w:trHeight w:hRule="exact" w:val="255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79A465D1" w14:textId="77777777" w:rsidR="00350219" w:rsidRPr="00E62F99" w:rsidRDefault="00350219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A.2.2 Strumenti e attrezzature</w:t>
            </w:r>
          </w:p>
        </w:tc>
        <w:tc>
          <w:tcPr>
            <w:tcW w:w="593" w:type="pct"/>
            <w:shd w:val="clear" w:color="auto" w:fill="auto"/>
          </w:tcPr>
          <w:p w14:paraId="32E2F7F7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484F8E14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auto"/>
          </w:tcPr>
          <w:p w14:paraId="2F0A7CD1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auto"/>
          </w:tcPr>
          <w:p w14:paraId="406338D0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39876A11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350219" w:rsidRPr="00E62F99" w14:paraId="60C1D546" w14:textId="77777777" w:rsidTr="00B558CB">
        <w:trPr>
          <w:trHeight w:hRule="exact" w:val="518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7066D544" w14:textId="77777777" w:rsidR="00350219" w:rsidRPr="00E62F99" w:rsidRDefault="00350219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A.2.3 Fabbricati, infrastrutture, Terreni</w:t>
            </w:r>
          </w:p>
        </w:tc>
        <w:tc>
          <w:tcPr>
            <w:tcW w:w="593" w:type="pct"/>
            <w:shd w:val="clear" w:color="auto" w:fill="auto"/>
          </w:tcPr>
          <w:p w14:paraId="341078E1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76FA2E38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auto"/>
          </w:tcPr>
          <w:p w14:paraId="76CC1C6B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auto"/>
          </w:tcPr>
          <w:p w14:paraId="0F6B1B4D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1B031824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350219" w:rsidRPr="00E62F99" w14:paraId="1A802182" w14:textId="77777777" w:rsidTr="00B558CB">
        <w:trPr>
          <w:trHeight w:hRule="exact" w:val="255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071FC11D" w14:textId="77777777" w:rsidR="00350219" w:rsidRPr="00E62F99" w:rsidRDefault="00350219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A.2.4 Materiali e forniture</w:t>
            </w:r>
          </w:p>
        </w:tc>
        <w:tc>
          <w:tcPr>
            <w:tcW w:w="593" w:type="pct"/>
            <w:shd w:val="clear" w:color="auto" w:fill="auto"/>
          </w:tcPr>
          <w:p w14:paraId="6840317A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01B6FB27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auto"/>
          </w:tcPr>
          <w:p w14:paraId="63CDB4DF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auto"/>
          </w:tcPr>
          <w:p w14:paraId="65A0C792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641526D8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350219" w:rsidRPr="00E62F99" w14:paraId="22AA19E8" w14:textId="77777777" w:rsidTr="00B558CB">
        <w:trPr>
          <w:trHeight w:hRule="exact" w:val="725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4092476D" w14:textId="77777777" w:rsidR="00350219" w:rsidRPr="00E62F99" w:rsidRDefault="00350219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A.2.5 Brevetti, servizi di consulenza</w:t>
            </w:r>
            <w:r>
              <w:rPr>
                <w:rFonts w:eastAsia="Calibri"/>
                <w:i/>
                <w:iCs/>
                <w:sz w:val="18"/>
                <w:szCs w:val="18"/>
              </w:rPr>
              <w:t>, prestazioni</w:t>
            </w:r>
            <w:r w:rsidRPr="00E62F99">
              <w:rPr>
                <w:rFonts w:eastAsia="Calibri"/>
                <w:i/>
                <w:iCs/>
                <w:sz w:val="18"/>
                <w:szCs w:val="18"/>
              </w:rPr>
              <w:t xml:space="preserve"> e beni immateriali</w:t>
            </w:r>
          </w:p>
        </w:tc>
        <w:tc>
          <w:tcPr>
            <w:tcW w:w="593" w:type="pct"/>
            <w:shd w:val="clear" w:color="auto" w:fill="auto"/>
          </w:tcPr>
          <w:p w14:paraId="46CAFA36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73EDCCBF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auto"/>
          </w:tcPr>
          <w:p w14:paraId="04D4A125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auto"/>
          </w:tcPr>
          <w:p w14:paraId="6C36AF54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08F10DC6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350219" w:rsidRPr="00E62F99" w14:paraId="7292F00B" w14:textId="77777777" w:rsidTr="00B558CB">
        <w:trPr>
          <w:trHeight w:hRule="exact" w:val="444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72B09CDD" w14:textId="77777777" w:rsidR="00350219" w:rsidRPr="00E62F99" w:rsidRDefault="00350219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A.2.6 Spese amministrative e generali</w:t>
            </w:r>
          </w:p>
        </w:tc>
        <w:tc>
          <w:tcPr>
            <w:tcW w:w="593" w:type="pct"/>
            <w:shd w:val="clear" w:color="auto" w:fill="auto"/>
          </w:tcPr>
          <w:p w14:paraId="7C7EC457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263F39C3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auto"/>
          </w:tcPr>
          <w:p w14:paraId="6297C6EE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auto"/>
          </w:tcPr>
          <w:p w14:paraId="73B7712C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5F7DA795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350219" w:rsidRPr="00E62F99" w14:paraId="249913E1" w14:textId="77777777" w:rsidTr="00B558CB">
        <w:trPr>
          <w:trHeight w:hRule="exact" w:val="444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0A0FCBF0" w14:textId="77777777" w:rsidR="00350219" w:rsidRPr="00E62F99" w:rsidRDefault="00350219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A.2.</w:t>
            </w:r>
            <w:r>
              <w:rPr>
                <w:rFonts w:eastAsia="Calibri"/>
                <w:i/>
                <w:iCs/>
                <w:sz w:val="18"/>
                <w:szCs w:val="18"/>
              </w:rPr>
              <w:t>7</w:t>
            </w:r>
            <w:r w:rsidRPr="00E62F99">
              <w:rPr>
                <w:rFonts w:eastAsia="Calibri"/>
                <w:i/>
                <w:iCs/>
                <w:sz w:val="18"/>
                <w:szCs w:val="18"/>
              </w:rPr>
              <w:t xml:space="preserve"> Personale</w:t>
            </w:r>
          </w:p>
        </w:tc>
        <w:tc>
          <w:tcPr>
            <w:tcW w:w="593" w:type="pct"/>
            <w:shd w:val="clear" w:color="auto" w:fill="auto"/>
          </w:tcPr>
          <w:p w14:paraId="1B0F6612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38CB76A3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auto"/>
          </w:tcPr>
          <w:p w14:paraId="70932A99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auto"/>
          </w:tcPr>
          <w:p w14:paraId="58D61230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278496C7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350219" w:rsidRPr="00E62F99" w14:paraId="0C5461E9" w14:textId="77777777" w:rsidTr="00B558CB">
        <w:trPr>
          <w:trHeight w:hRule="exact" w:val="444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1F9C726F" w14:textId="77777777" w:rsidR="00350219" w:rsidRPr="00E62F99" w:rsidRDefault="00350219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A.2.</w:t>
            </w:r>
            <w:r>
              <w:rPr>
                <w:rFonts w:eastAsia="Calibri"/>
                <w:i/>
                <w:iCs/>
                <w:sz w:val="18"/>
                <w:szCs w:val="18"/>
              </w:rPr>
              <w:t>8</w:t>
            </w:r>
            <w:r w:rsidRPr="00E62F99">
              <w:rPr>
                <w:rFonts w:eastAsia="Calibri"/>
                <w:i/>
                <w:iCs/>
                <w:sz w:val="18"/>
                <w:szCs w:val="18"/>
              </w:rPr>
              <w:t xml:space="preserve"> Spese operative</w:t>
            </w:r>
          </w:p>
        </w:tc>
        <w:tc>
          <w:tcPr>
            <w:tcW w:w="593" w:type="pct"/>
            <w:shd w:val="clear" w:color="auto" w:fill="auto"/>
          </w:tcPr>
          <w:p w14:paraId="4FDEE20B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3492920B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auto"/>
          </w:tcPr>
          <w:p w14:paraId="75F985DC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auto"/>
          </w:tcPr>
          <w:p w14:paraId="00914F46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619AD7C4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350219" w:rsidRPr="00E62F99" w14:paraId="790545B6" w14:textId="77777777" w:rsidTr="00B558CB">
        <w:trPr>
          <w:trHeight w:hRule="exact" w:val="444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1C3CCF36" w14:textId="77777777" w:rsidR="00350219" w:rsidRPr="00E62F99" w:rsidRDefault="00350219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A.2.</w:t>
            </w:r>
            <w:r>
              <w:rPr>
                <w:rFonts w:eastAsia="Calibri"/>
                <w:i/>
                <w:iCs/>
                <w:sz w:val="18"/>
                <w:szCs w:val="18"/>
              </w:rPr>
              <w:t>9</w:t>
            </w:r>
            <w:r w:rsidRPr="00E62F99">
              <w:rPr>
                <w:rFonts w:eastAsia="Calibri"/>
                <w:i/>
                <w:iCs/>
                <w:sz w:val="18"/>
                <w:szCs w:val="18"/>
              </w:rPr>
              <w:t xml:space="preserve"> Altri costi</w:t>
            </w:r>
          </w:p>
        </w:tc>
        <w:tc>
          <w:tcPr>
            <w:tcW w:w="593" w:type="pct"/>
            <w:shd w:val="clear" w:color="auto" w:fill="auto"/>
          </w:tcPr>
          <w:p w14:paraId="63E5FA7F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08C7B69A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auto"/>
          </w:tcPr>
          <w:p w14:paraId="70B4EAF7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auto"/>
          </w:tcPr>
          <w:p w14:paraId="67A6E856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092C0695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350219" w:rsidRPr="00E62F99" w14:paraId="443F4F63" w14:textId="77777777" w:rsidTr="00B558CB">
        <w:trPr>
          <w:trHeight w:hRule="exact" w:val="284"/>
          <w:jc w:val="center"/>
        </w:trPr>
        <w:tc>
          <w:tcPr>
            <w:tcW w:w="13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50512D" w14:textId="77777777" w:rsidR="00350219" w:rsidRPr="00E62F99" w:rsidRDefault="00350219" w:rsidP="001C5272">
            <w:pPr>
              <w:autoSpaceDE w:val="0"/>
              <w:autoSpaceDN w:val="0"/>
              <w:adjustRightInd w:val="0"/>
              <w:rPr>
                <w:rFonts w:eastAsia="Calibri"/>
                <w:b/>
                <w:bCs w:val="0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b/>
                <w:i/>
                <w:iCs/>
                <w:sz w:val="18"/>
                <w:szCs w:val="18"/>
              </w:rPr>
              <w:t>Tot generale A.2)</w:t>
            </w:r>
          </w:p>
        </w:tc>
        <w:tc>
          <w:tcPr>
            <w:tcW w:w="593" w:type="pct"/>
            <w:tcBorders>
              <w:bottom w:val="single" w:sz="4" w:space="0" w:color="auto"/>
            </w:tcBorders>
            <w:shd w:val="clear" w:color="auto" w:fill="auto"/>
          </w:tcPr>
          <w:p w14:paraId="56470124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tcBorders>
              <w:bottom w:val="single" w:sz="4" w:space="0" w:color="auto"/>
            </w:tcBorders>
            <w:shd w:val="clear" w:color="auto" w:fill="auto"/>
          </w:tcPr>
          <w:p w14:paraId="7D039B17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tcBorders>
              <w:bottom w:val="single" w:sz="4" w:space="0" w:color="auto"/>
            </w:tcBorders>
            <w:shd w:val="clear" w:color="auto" w:fill="auto"/>
          </w:tcPr>
          <w:p w14:paraId="0E61B978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tcBorders>
              <w:bottom w:val="single" w:sz="4" w:space="0" w:color="auto"/>
            </w:tcBorders>
            <w:shd w:val="clear" w:color="auto" w:fill="auto"/>
          </w:tcPr>
          <w:p w14:paraId="5614EAAA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tcBorders>
              <w:bottom w:val="single" w:sz="4" w:space="0" w:color="auto"/>
            </w:tcBorders>
            <w:shd w:val="clear" w:color="auto" w:fill="auto"/>
          </w:tcPr>
          <w:p w14:paraId="7B7B4CD4" w14:textId="77777777" w:rsidR="00350219" w:rsidRPr="00E62F99" w:rsidRDefault="00350219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350219" w:rsidRPr="00E62F99" w14:paraId="48A56B75" w14:textId="77777777" w:rsidTr="00B558CB">
        <w:trPr>
          <w:trHeight w:hRule="exact" w:val="284"/>
          <w:jc w:val="center"/>
        </w:trPr>
        <w:tc>
          <w:tcPr>
            <w:tcW w:w="13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D551DF" w14:textId="77777777" w:rsidR="00350219" w:rsidRPr="00E62F99" w:rsidRDefault="00350219" w:rsidP="00695F20">
            <w:pPr>
              <w:rPr>
                <w:sz w:val="18"/>
                <w:szCs w:val="18"/>
              </w:rPr>
            </w:pPr>
            <w:r w:rsidRPr="00E62F99">
              <w:rPr>
                <w:rFonts w:eastAsia="Calibri"/>
                <w:b/>
                <w:i/>
                <w:iCs/>
                <w:sz w:val="18"/>
                <w:szCs w:val="18"/>
              </w:rPr>
              <w:t>Tot generale A.1+A.2</w:t>
            </w:r>
          </w:p>
        </w:tc>
        <w:tc>
          <w:tcPr>
            <w:tcW w:w="593" w:type="pct"/>
            <w:tcBorders>
              <w:bottom w:val="single" w:sz="4" w:space="0" w:color="auto"/>
            </w:tcBorders>
            <w:shd w:val="clear" w:color="auto" w:fill="auto"/>
          </w:tcPr>
          <w:p w14:paraId="51B2A7BC" w14:textId="77777777" w:rsidR="00350219" w:rsidRPr="00E62F99" w:rsidRDefault="00350219" w:rsidP="00695F20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tcBorders>
              <w:bottom w:val="single" w:sz="4" w:space="0" w:color="auto"/>
            </w:tcBorders>
            <w:shd w:val="clear" w:color="auto" w:fill="auto"/>
          </w:tcPr>
          <w:p w14:paraId="4DD9BB53" w14:textId="77777777" w:rsidR="00350219" w:rsidRPr="00E62F99" w:rsidRDefault="00350219" w:rsidP="00695F20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tcBorders>
              <w:bottom w:val="single" w:sz="4" w:space="0" w:color="auto"/>
            </w:tcBorders>
            <w:shd w:val="clear" w:color="auto" w:fill="auto"/>
          </w:tcPr>
          <w:p w14:paraId="34F44BCD" w14:textId="77777777" w:rsidR="00350219" w:rsidRPr="00E62F99" w:rsidRDefault="00350219" w:rsidP="00695F20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tcBorders>
              <w:bottom w:val="single" w:sz="4" w:space="0" w:color="auto"/>
            </w:tcBorders>
            <w:shd w:val="clear" w:color="auto" w:fill="auto"/>
          </w:tcPr>
          <w:p w14:paraId="1B0CB97D" w14:textId="77777777" w:rsidR="00350219" w:rsidRPr="00E62F99" w:rsidRDefault="00350219" w:rsidP="00695F20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tcBorders>
              <w:bottom w:val="single" w:sz="4" w:space="0" w:color="auto"/>
            </w:tcBorders>
            <w:shd w:val="clear" w:color="auto" w:fill="auto"/>
          </w:tcPr>
          <w:p w14:paraId="5234A4DC" w14:textId="77777777" w:rsidR="00350219" w:rsidRPr="00E62F99" w:rsidRDefault="00350219" w:rsidP="00695F20">
            <w:pPr>
              <w:spacing w:before="120" w:after="120"/>
              <w:rPr>
                <w:szCs w:val="20"/>
                <w:lang w:val="x-none"/>
              </w:rPr>
            </w:pPr>
          </w:p>
        </w:tc>
      </w:tr>
    </w:tbl>
    <w:p w14:paraId="0D1831B0" w14:textId="77777777" w:rsidR="00350219" w:rsidRDefault="00350219">
      <w:pPr>
        <w:rPr>
          <w:i/>
          <w:sz w:val="20"/>
          <w:szCs w:val="20"/>
        </w:rPr>
      </w:pPr>
      <w:r>
        <w:rPr>
          <w:i/>
          <w:sz w:val="20"/>
          <w:szCs w:val="20"/>
        </w:rPr>
        <w:br w:type="page"/>
      </w:r>
    </w:p>
    <w:p w14:paraId="3ABDFEE5" w14:textId="77777777" w:rsidR="00350219" w:rsidRDefault="00350219" w:rsidP="00B636EC">
      <w:pPr>
        <w:jc w:val="both"/>
        <w:rPr>
          <w:i/>
          <w:sz w:val="20"/>
          <w:szCs w:val="20"/>
        </w:rPr>
      </w:pPr>
    </w:p>
    <w:p w14:paraId="25E872CB" w14:textId="77777777" w:rsidR="00350219" w:rsidRPr="00C3527D" w:rsidRDefault="00350219" w:rsidP="00506C83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before="240" w:after="20"/>
        <w:ind w:left="357" w:hanging="357"/>
        <w:jc w:val="both"/>
        <w:rPr>
          <w:b/>
          <w:sz w:val="20"/>
          <w:szCs w:val="20"/>
        </w:rPr>
      </w:pPr>
      <w:r w:rsidRPr="00C3527D">
        <w:rPr>
          <w:b/>
          <w:sz w:val="20"/>
          <w:szCs w:val="20"/>
        </w:rPr>
        <w:t>DOCUMENTAZIONE</w:t>
      </w:r>
    </w:p>
    <w:p w14:paraId="61889E93" w14:textId="77777777" w:rsidR="00350219" w:rsidRDefault="00350219" w:rsidP="003649FF">
      <w:pPr>
        <w:autoSpaceDE w:val="0"/>
        <w:autoSpaceDN w:val="0"/>
        <w:adjustRightInd w:val="0"/>
        <w:spacing w:before="120" w:after="120"/>
        <w:rPr>
          <w:i/>
          <w:sz w:val="20"/>
          <w:szCs w:val="20"/>
        </w:rPr>
      </w:pPr>
      <w:r w:rsidRPr="00C3527D">
        <w:rPr>
          <w:rFonts w:eastAsia="Calibri"/>
          <w:i/>
          <w:iCs/>
          <w:sz w:val="20"/>
          <w:szCs w:val="20"/>
        </w:rPr>
        <w:t>&lt;Elencare i documenti aziendali - registri, quaderni di laboratorio, schede di impianto, disegni, relazioni ecc. – che contengono i dettagli tecnici sulla realizzazione del programma e che saranno tenuti a disposizione presso la sede di svolgimento del programma</w:t>
      </w:r>
      <w:r w:rsidRPr="00C3527D">
        <w:rPr>
          <w:i/>
          <w:sz w:val="20"/>
          <w:szCs w:val="20"/>
        </w:rPr>
        <w:t>&gt;</w:t>
      </w:r>
    </w:p>
    <w:p w14:paraId="51385C85" w14:textId="77777777" w:rsidR="00350219" w:rsidRPr="00E3523F" w:rsidRDefault="00350219" w:rsidP="007846DD">
      <w:pPr>
        <w:pStyle w:val="Paragrafoelenco"/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before="240" w:after="20"/>
        <w:jc w:val="both"/>
        <w:rPr>
          <w:b/>
          <w:sz w:val="20"/>
          <w:szCs w:val="20"/>
        </w:rPr>
      </w:pPr>
      <w:r w:rsidRPr="00E3523F">
        <w:rPr>
          <w:b/>
          <w:sz w:val="20"/>
          <w:szCs w:val="20"/>
        </w:rPr>
        <w:t>RISPETTO DEL PRINCIPIO DNSH</w:t>
      </w:r>
    </w:p>
    <w:p w14:paraId="7A424277" w14:textId="77777777" w:rsidR="00350219" w:rsidRDefault="00350219" w:rsidP="007846DD">
      <w:pPr>
        <w:autoSpaceDE w:val="0"/>
        <w:autoSpaceDN w:val="0"/>
        <w:adjustRightInd w:val="0"/>
        <w:spacing w:before="120" w:after="120"/>
        <w:jc w:val="both"/>
        <w:rPr>
          <w:i/>
          <w:sz w:val="20"/>
          <w:szCs w:val="20"/>
        </w:rPr>
      </w:pPr>
      <w:r>
        <w:rPr>
          <w:rFonts w:eastAsia="Calibri"/>
          <w:i/>
          <w:iCs/>
          <w:sz w:val="20"/>
          <w:szCs w:val="20"/>
        </w:rPr>
        <w:t>&lt;Indicare la sintesi sugli elementi di rispetto del principio DNSH in relazione alle attività svolte nel periodo ed elencare i documenti aziendali che contengono i dettagli tecnici sulla realizzazione del programma comprovanti, che saranno tenuti a disposizione presso la sede di svolgimento del programma</w:t>
      </w:r>
      <w:r>
        <w:rPr>
          <w:i/>
          <w:sz w:val="20"/>
          <w:szCs w:val="20"/>
        </w:rPr>
        <w:t>&gt;</w:t>
      </w:r>
    </w:p>
    <w:p w14:paraId="5AFCBB80" w14:textId="77777777" w:rsidR="00350219" w:rsidRPr="00C3527D" w:rsidRDefault="00350219" w:rsidP="00CD691F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autoSpaceDE w:val="0"/>
        <w:autoSpaceDN w:val="0"/>
        <w:adjustRightInd w:val="0"/>
        <w:spacing w:before="240" w:after="20"/>
        <w:ind w:left="357" w:hanging="357"/>
        <w:rPr>
          <w:rFonts w:eastAsia="Calibri"/>
          <w:i/>
          <w:iCs/>
          <w:sz w:val="20"/>
          <w:szCs w:val="20"/>
        </w:rPr>
      </w:pPr>
      <w:r w:rsidRPr="00C3527D">
        <w:rPr>
          <w:b/>
          <w:sz w:val="20"/>
          <w:szCs w:val="20"/>
        </w:rPr>
        <w:t>VALUTAZIONE CRITICA DEI RISULTATI DEL PROGETTO</w:t>
      </w:r>
      <w:r w:rsidRPr="00C3527D">
        <w:rPr>
          <w:rFonts w:eastAsia="Calibri"/>
          <w:i/>
          <w:iCs/>
          <w:sz w:val="20"/>
          <w:szCs w:val="20"/>
        </w:rPr>
        <w:t xml:space="preserve"> </w:t>
      </w:r>
    </w:p>
    <w:p w14:paraId="2CB20979" w14:textId="77777777" w:rsidR="00350219" w:rsidRPr="00C3527D" w:rsidRDefault="00350219" w:rsidP="003649FF">
      <w:pPr>
        <w:spacing w:before="120"/>
        <w:rPr>
          <w:rFonts w:eastAsia="Calibri"/>
          <w:i/>
          <w:iCs/>
          <w:sz w:val="20"/>
          <w:szCs w:val="20"/>
        </w:rPr>
      </w:pPr>
      <w:r w:rsidRPr="00C3527D">
        <w:rPr>
          <w:rFonts w:eastAsia="Calibri"/>
          <w:i/>
          <w:iCs/>
          <w:sz w:val="20"/>
          <w:szCs w:val="20"/>
        </w:rPr>
        <w:t>&lt;Evidenziare eventuali difficoltà operative o tecnologiche, evoluzioni di mercato o nuove soluzioni tecnologiche etc., specificando le cause ed i prevedibili effetti sulla realizzazione del progetto&gt;</w:t>
      </w:r>
    </w:p>
    <w:p w14:paraId="452236FB" w14:textId="77777777" w:rsidR="00350219" w:rsidRDefault="00350219" w:rsidP="00732AD7">
      <w:pPr>
        <w:jc w:val="both"/>
        <w:rPr>
          <w:i/>
          <w:sz w:val="20"/>
          <w:szCs w:val="20"/>
        </w:rPr>
      </w:pPr>
    </w:p>
    <w:p w14:paraId="4CA414B9" w14:textId="77777777" w:rsidR="00350219" w:rsidRPr="00B011F7" w:rsidRDefault="00350219" w:rsidP="00732AD7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&lt;P</w:t>
      </w:r>
      <w:r w:rsidRPr="00B011F7">
        <w:rPr>
          <w:i/>
          <w:sz w:val="20"/>
          <w:szCs w:val="20"/>
        </w:rPr>
        <w:t xml:space="preserve">er la sola richiesta di erogazione dell’ultimo stato di avanzamento, la relazione tecnica redatta secondo il </w:t>
      </w:r>
      <w:r>
        <w:rPr>
          <w:i/>
          <w:sz w:val="20"/>
          <w:szCs w:val="20"/>
        </w:rPr>
        <w:t xml:space="preserve">presente </w:t>
      </w:r>
      <w:r w:rsidRPr="00B011F7">
        <w:rPr>
          <w:i/>
          <w:sz w:val="20"/>
          <w:szCs w:val="20"/>
        </w:rPr>
        <w:t>facsimile di schema</w:t>
      </w:r>
      <w:r>
        <w:rPr>
          <w:i/>
          <w:sz w:val="20"/>
          <w:szCs w:val="20"/>
        </w:rPr>
        <w:t xml:space="preserve"> deve</w:t>
      </w:r>
      <w:r w:rsidRPr="00B011F7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essere accompagnata</w:t>
      </w:r>
      <w:r w:rsidRPr="00B011F7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dal</w:t>
      </w:r>
      <w:r w:rsidRPr="00B011F7">
        <w:rPr>
          <w:i/>
          <w:sz w:val="20"/>
          <w:szCs w:val="20"/>
        </w:rPr>
        <w:t xml:space="preserve"> rapporto tecnico finale sul progetto realizzato, </w:t>
      </w:r>
      <w:r>
        <w:rPr>
          <w:i/>
          <w:sz w:val="20"/>
          <w:szCs w:val="20"/>
        </w:rPr>
        <w:t xml:space="preserve">redatto secondo l’allegato 4-bis, </w:t>
      </w:r>
      <w:r w:rsidRPr="00B011F7">
        <w:rPr>
          <w:i/>
          <w:sz w:val="20"/>
          <w:szCs w:val="20"/>
        </w:rPr>
        <w:t>comprensivo anche del quadro riassuntivo dei costi complessivamente sostenuti</w:t>
      </w:r>
      <w:r>
        <w:rPr>
          <w:i/>
          <w:sz w:val="20"/>
          <w:szCs w:val="20"/>
        </w:rPr>
        <w:t>, adeguatamente compilando le pertinenti sezioni dello stesso&gt;</w:t>
      </w:r>
    </w:p>
    <w:p w14:paraId="4DBBD95E" w14:textId="77777777" w:rsidR="00350219" w:rsidRDefault="00350219" w:rsidP="0017418E">
      <w:pPr>
        <w:tabs>
          <w:tab w:val="left" w:pos="3402"/>
          <w:tab w:val="right" w:pos="9639"/>
        </w:tabs>
        <w:ind w:left="567" w:hanging="567"/>
        <w:rPr>
          <w:i/>
          <w:sz w:val="20"/>
          <w:szCs w:val="20"/>
        </w:rPr>
      </w:pPr>
    </w:p>
    <w:p w14:paraId="3A8ED506" w14:textId="77777777" w:rsidR="00350219" w:rsidRPr="00C3527D" w:rsidRDefault="00350219" w:rsidP="00B04C1A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autoSpaceDE w:val="0"/>
        <w:autoSpaceDN w:val="0"/>
        <w:adjustRightInd w:val="0"/>
        <w:spacing w:before="240" w:after="20"/>
        <w:ind w:left="357" w:hanging="357"/>
        <w:rPr>
          <w:rFonts w:eastAsia="Calibri"/>
          <w:i/>
          <w:iCs/>
          <w:sz w:val="20"/>
          <w:szCs w:val="20"/>
        </w:rPr>
      </w:pPr>
      <w:r>
        <w:rPr>
          <w:b/>
          <w:sz w:val="20"/>
          <w:szCs w:val="20"/>
        </w:rPr>
        <w:t>ATTIVITÀ DI DISSEMINAZIONE ED EFFETTI POSITIVI DI TRABOCCAMENTO (SPILLOVER)</w:t>
      </w:r>
      <w:r w:rsidRPr="00C3527D">
        <w:rPr>
          <w:rFonts w:eastAsia="Calibri"/>
          <w:i/>
          <w:iCs/>
          <w:sz w:val="20"/>
          <w:szCs w:val="20"/>
        </w:rPr>
        <w:t xml:space="preserve"> </w:t>
      </w:r>
    </w:p>
    <w:p w14:paraId="148F13E9" w14:textId="77777777" w:rsidR="00350219" w:rsidRPr="00B011F7" w:rsidRDefault="00350219" w:rsidP="00EF2DE5">
      <w:pPr>
        <w:spacing w:before="120"/>
        <w:jc w:val="both"/>
        <w:rPr>
          <w:i/>
          <w:sz w:val="20"/>
          <w:szCs w:val="20"/>
        </w:rPr>
      </w:pPr>
      <w:r w:rsidRPr="00C3527D">
        <w:rPr>
          <w:rFonts w:eastAsia="Calibri"/>
          <w:i/>
          <w:iCs/>
          <w:sz w:val="20"/>
          <w:szCs w:val="20"/>
        </w:rPr>
        <w:t>&lt;</w:t>
      </w:r>
      <w:r>
        <w:rPr>
          <w:rFonts w:eastAsia="Calibri"/>
          <w:i/>
          <w:iCs/>
          <w:sz w:val="20"/>
          <w:szCs w:val="20"/>
        </w:rPr>
        <w:t>Descrivere le attività di disseminazione e gli effetti positivi di traboccamento (spillover) del progetto individuale nel periodo di competenza della relazione. Per le imprese, le attività e gli effetti positivi devono essere coerenti con quanto indicato nelle relazioni annuali agli organi di governo del progetto integrato (company report) e per la valorizzazione degli indicatori di risultato (KPI) riportati in tale sede</w:t>
      </w:r>
      <w:r>
        <w:rPr>
          <w:i/>
          <w:sz w:val="20"/>
          <w:szCs w:val="20"/>
        </w:rPr>
        <w:t>&gt;</w:t>
      </w:r>
    </w:p>
    <w:p w14:paraId="4FFB851F" w14:textId="77777777" w:rsidR="00350219" w:rsidRDefault="00350219" w:rsidP="0017418E">
      <w:pPr>
        <w:tabs>
          <w:tab w:val="left" w:pos="3402"/>
          <w:tab w:val="right" w:pos="9639"/>
        </w:tabs>
        <w:ind w:left="567" w:hanging="567"/>
        <w:rPr>
          <w:i/>
          <w:sz w:val="20"/>
          <w:szCs w:val="20"/>
        </w:rPr>
      </w:pPr>
    </w:p>
    <w:p w14:paraId="7F2EC7EE" w14:textId="77777777" w:rsidR="00350219" w:rsidRDefault="00350219" w:rsidP="0017418E">
      <w:pPr>
        <w:tabs>
          <w:tab w:val="left" w:pos="3402"/>
          <w:tab w:val="right" w:pos="9639"/>
        </w:tabs>
        <w:ind w:left="567" w:hanging="567"/>
        <w:rPr>
          <w:i/>
          <w:sz w:val="20"/>
          <w:szCs w:val="20"/>
        </w:rPr>
      </w:pPr>
    </w:p>
    <w:p w14:paraId="40B8F537" w14:textId="77777777" w:rsidR="00350219" w:rsidRDefault="00350219" w:rsidP="0017418E">
      <w:pPr>
        <w:tabs>
          <w:tab w:val="left" w:pos="3402"/>
          <w:tab w:val="right" w:pos="9639"/>
        </w:tabs>
        <w:ind w:left="567" w:hanging="567"/>
        <w:rPr>
          <w:i/>
          <w:sz w:val="20"/>
          <w:szCs w:val="20"/>
        </w:rPr>
      </w:pPr>
      <w:r w:rsidRPr="00280359">
        <w:rPr>
          <w:i/>
          <w:sz w:val="20"/>
          <w:szCs w:val="20"/>
        </w:rPr>
        <w:t>(luogo e data di redazione del documento)</w:t>
      </w:r>
      <w:r w:rsidRPr="00280359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                                                                               </w:t>
      </w:r>
    </w:p>
    <w:p w14:paraId="12A40D49" w14:textId="77777777" w:rsidR="00350219" w:rsidRPr="00280359" w:rsidRDefault="00350219" w:rsidP="00280359">
      <w:pPr>
        <w:tabs>
          <w:tab w:val="left" w:pos="3402"/>
          <w:tab w:val="right" w:pos="9639"/>
        </w:tabs>
        <w:ind w:left="7647" w:hanging="567"/>
        <w:rPr>
          <w:sz w:val="20"/>
          <w:szCs w:val="20"/>
        </w:rPr>
      </w:pPr>
      <w:r w:rsidRPr="00280359">
        <w:rPr>
          <w:sz w:val="20"/>
          <w:szCs w:val="20"/>
        </w:rPr>
        <w:t>Il responsabile del progetto</w:t>
      </w:r>
    </w:p>
    <w:p w14:paraId="3A9E55E1" w14:textId="77777777" w:rsidR="00350219" w:rsidRPr="004B4725" w:rsidRDefault="00350219" w:rsidP="0017418E">
      <w:pPr>
        <w:tabs>
          <w:tab w:val="left" w:pos="3402"/>
          <w:tab w:val="right" w:pos="9639"/>
        </w:tabs>
        <w:ind w:left="567" w:hanging="567"/>
        <w:rPr>
          <w:i/>
          <w:sz w:val="22"/>
          <w:szCs w:val="22"/>
        </w:rPr>
      </w:pPr>
    </w:p>
    <w:p w14:paraId="67516098" w14:textId="77777777" w:rsidR="00350219" w:rsidRDefault="00350219" w:rsidP="000F53A1">
      <w:pPr>
        <w:pStyle w:val="Corpodeltesto3"/>
        <w:tabs>
          <w:tab w:val="right" w:pos="9639"/>
        </w:tabs>
        <w:ind w:left="7540"/>
        <w:rPr>
          <w:b w:val="0"/>
          <w:i/>
          <w:sz w:val="20"/>
          <w:szCs w:val="20"/>
        </w:rPr>
        <w:sectPr w:rsidR="00350219" w:rsidSect="00350219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2552" w:right="1134" w:bottom="1077" w:left="1134" w:header="709" w:footer="709" w:gutter="0"/>
          <w:pgNumType w:start="1"/>
          <w:cols w:space="708"/>
          <w:titlePg/>
          <w:docGrid w:linePitch="360"/>
        </w:sectPr>
      </w:pPr>
      <w:r w:rsidRPr="00280359">
        <w:rPr>
          <w:b w:val="0"/>
          <w:i/>
          <w:sz w:val="20"/>
          <w:szCs w:val="20"/>
        </w:rPr>
        <w:t>(firma digitale)</w:t>
      </w:r>
    </w:p>
    <w:p w14:paraId="37F3887A" w14:textId="77777777" w:rsidR="00350219" w:rsidRPr="00280359" w:rsidRDefault="00350219" w:rsidP="000F53A1">
      <w:pPr>
        <w:pStyle w:val="Corpodeltesto3"/>
        <w:tabs>
          <w:tab w:val="right" w:pos="9639"/>
        </w:tabs>
        <w:ind w:left="7540"/>
        <w:rPr>
          <w:b w:val="0"/>
          <w:i/>
          <w:sz w:val="20"/>
          <w:szCs w:val="20"/>
        </w:rPr>
      </w:pPr>
    </w:p>
    <w:sectPr w:rsidR="00350219" w:rsidRPr="00280359" w:rsidSect="00350219"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 w:code="9"/>
      <w:pgMar w:top="2552" w:right="1134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DEDB7A" w14:textId="77777777" w:rsidR="008D4BCE" w:rsidRDefault="008D4BCE">
      <w:r>
        <w:separator/>
      </w:r>
    </w:p>
  </w:endnote>
  <w:endnote w:type="continuationSeparator" w:id="0">
    <w:p w14:paraId="73CA5518" w14:textId="77777777" w:rsidR="008D4BCE" w:rsidRDefault="008D4BCE">
      <w:r>
        <w:continuationSeparator/>
      </w:r>
    </w:p>
  </w:endnote>
  <w:endnote w:type="continuationNotice" w:id="1">
    <w:p w14:paraId="1D25BBE5" w14:textId="77777777" w:rsidR="008D4BCE" w:rsidRDefault="008D4B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F801F" w14:textId="77777777" w:rsidR="00350219" w:rsidRDefault="0035021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5F32E134" w14:textId="77777777" w:rsidR="00350219" w:rsidRDefault="0035021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BFFEA" w14:textId="77777777" w:rsidR="00350219" w:rsidRPr="00B64D02" w:rsidRDefault="00350219">
    <w:pPr>
      <w:pStyle w:val="Pidipagina"/>
      <w:jc w:val="center"/>
      <w:rPr>
        <w:sz w:val="20"/>
        <w:szCs w:val="20"/>
      </w:rPr>
    </w:pPr>
  </w:p>
  <w:p w14:paraId="5FF58634" w14:textId="77777777" w:rsidR="00350219" w:rsidRPr="00B64D02" w:rsidRDefault="00350219" w:rsidP="007D54EF">
    <w:pPr>
      <w:pStyle w:val="Pidipagina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1BE10D" w14:textId="77777777" w:rsidR="00350219" w:rsidRDefault="00350219">
    <w:pPr>
      <w:pStyle w:val="Pidipagina"/>
      <w:jc w:val="center"/>
    </w:pPr>
  </w:p>
  <w:p w14:paraId="59958284" w14:textId="77777777" w:rsidR="00350219" w:rsidRPr="00841317" w:rsidRDefault="00350219" w:rsidP="00841317">
    <w:pPr>
      <w:pStyle w:val="Pidipagina"/>
      <w:ind w:right="360"/>
      <w:jc w:val="center"/>
      <w:rPr>
        <w:i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257E1D" w14:textId="77777777" w:rsidR="00783702" w:rsidRDefault="0078370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163E8C9" w14:textId="77777777" w:rsidR="00783702" w:rsidRDefault="00783702">
    <w:pPr>
      <w:pStyle w:val="Pidipagin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B6724" w14:textId="77777777" w:rsidR="00B64D02" w:rsidRPr="00B64D02" w:rsidRDefault="00B64D02">
    <w:pPr>
      <w:pStyle w:val="Pidipagina"/>
      <w:jc w:val="center"/>
      <w:rPr>
        <w:sz w:val="20"/>
        <w:szCs w:val="20"/>
      </w:rPr>
    </w:pPr>
  </w:p>
  <w:p w14:paraId="3050AB0B" w14:textId="77777777" w:rsidR="00B64D02" w:rsidRPr="00B64D02" w:rsidRDefault="00B64D02" w:rsidP="007D54EF">
    <w:pPr>
      <w:pStyle w:val="Pidipagina"/>
      <w:jc w:val="center"/>
      <w:rPr>
        <w:sz w:val="20"/>
        <w:szCs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8C488" w14:textId="77777777" w:rsidR="0034034C" w:rsidRDefault="0034034C">
    <w:pPr>
      <w:pStyle w:val="Pidipagina"/>
      <w:jc w:val="center"/>
    </w:pPr>
  </w:p>
  <w:p w14:paraId="5548602F" w14:textId="77777777" w:rsidR="00841317" w:rsidRPr="00841317" w:rsidRDefault="00841317" w:rsidP="00841317">
    <w:pPr>
      <w:pStyle w:val="Pidipagina"/>
      <w:ind w:right="360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3F4D8A" w14:textId="77777777" w:rsidR="008D4BCE" w:rsidRDefault="008D4BCE">
      <w:r>
        <w:separator/>
      </w:r>
    </w:p>
  </w:footnote>
  <w:footnote w:type="continuationSeparator" w:id="0">
    <w:p w14:paraId="566F3130" w14:textId="77777777" w:rsidR="008D4BCE" w:rsidRDefault="008D4BCE">
      <w:r>
        <w:continuationSeparator/>
      </w:r>
    </w:p>
  </w:footnote>
  <w:footnote w:type="continuationNotice" w:id="1">
    <w:p w14:paraId="6E0332E5" w14:textId="77777777" w:rsidR="008D4BCE" w:rsidRDefault="008D4BCE"/>
  </w:footnote>
  <w:footnote w:id="2">
    <w:p w14:paraId="7DB3493B" w14:textId="77777777" w:rsidR="00350219" w:rsidRPr="00B558CB" w:rsidRDefault="00350219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B558CB">
        <w:rPr>
          <w:sz w:val="16"/>
          <w:szCs w:val="16"/>
        </w:rPr>
        <w:t xml:space="preserve">Se del caso, indicare più sedi di svolgimento </w:t>
      </w:r>
    </w:p>
  </w:footnote>
  <w:footnote w:id="3">
    <w:p w14:paraId="620D4D0D" w14:textId="77777777" w:rsidR="00350219" w:rsidRDefault="0035021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2B5BFE">
        <w:rPr>
          <w:sz w:val="16"/>
          <w:szCs w:val="16"/>
        </w:rPr>
        <w:t>Indica</w:t>
      </w:r>
      <w:r>
        <w:rPr>
          <w:sz w:val="16"/>
          <w:szCs w:val="16"/>
        </w:rPr>
        <w:t>r</w:t>
      </w:r>
      <w:r w:rsidRPr="002B5BFE">
        <w:rPr>
          <w:sz w:val="16"/>
          <w:szCs w:val="16"/>
        </w:rPr>
        <w:t>e il Technology Field</w:t>
      </w:r>
      <w:r>
        <w:rPr>
          <w:sz w:val="16"/>
          <w:szCs w:val="16"/>
        </w:rPr>
        <w:t>/</w:t>
      </w:r>
      <w:r w:rsidRPr="002B5BFE">
        <w:rPr>
          <w:sz w:val="16"/>
          <w:szCs w:val="16"/>
        </w:rPr>
        <w:t>TF, Work Stream</w:t>
      </w:r>
      <w:r>
        <w:rPr>
          <w:sz w:val="16"/>
          <w:szCs w:val="16"/>
        </w:rPr>
        <w:t>/</w:t>
      </w:r>
      <w:r w:rsidRPr="002B5BFE">
        <w:rPr>
          <w:sz w:val="16"/>
          <w:szCs w:val="16"/>
        </w:rPr>
        <w:t xml:space="preserve">WS ovvero rilevante classificazione degli ambiti </w:t>
      </w:r>
      <w:r>
        <w:rPr>
          <w:sz w:val="16"/>
          <w:szCs w:val="16"/>
        </w:rPr>
        <w:t xml:space="preserve">tecnologici </w:t>
      </w:r>
      <w:r w:rsidRPr="002B5BFE">
        <w:rPr>
          <w:sz w:val="16"/>
          <w:szCs w:val="16"/>
        </w:rPr>
        <w:t>del progetto come da Decisione di autorizzazione.</w:t>
      </w:r>
      <w:r>
        <w:rPr>
          <w:sz w:val="16"/>
          <w:szCs w:val="16"/>
        </w:rPr>
        <w:t xml:space="preserve"> Indicare </w:t>
      </w:r>
      <w:r w:rsidRPr="00776B92">
        <w:rPr>
          <w:sz w:val="16"/>
          <w:szCs w:val="16"/>
        </w:rPr>
        <w:t>il codice identificativo rilevante</w:t>
      </w:r>
      <w:r>
        <w:rPr>
          <w:sz w:val="16"/>
          <w:szCs w:val="16"/>
        </w:rPr>
        <w:t>.</w:t>
      </w:r>
    </w:p>
  </w:footnote>
  <w:footnote w:id="4">
    <w:p w14:paraId="3351C5DD" w14:textId="77777777" w:rsidR="00350219" w:rsidRDefault="0035021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2B5BFE">
        <w:rPr>
          <w:sz w:val="16"/>
          <w:szCs w:val="16"/>
        </w:rPr>
        <w:t>Indica</w:t>
      </w:r>
      <w:r>
        <w:rPr>
          <w:sz w:val="16"/>
          <w:szCs w:val="16"/>
        </w:rPr>
        <w:t>r</w:t>
      </w:r>
      <w:r w:rsidRPr="002B5BFE">
        <w:rPr>
          <w:sz w:val="16"/>
          <w:szCs w:val="16"/>
        </w:rPr>
        <w:t>e il Technology Field</w:t>
      </w:r>
      <w:r>
        <w:rPr>
          <w:sz w:val="16"/>
          <w:szCs w:val="16"/>
        </w:rPr>
        <w:t>/</w:t>
      </w:r>
      <w:r w:rsidRPr="002B5BFE">
        <w:rPr>
          <w:sz w:val="16"/>
          <w:szCs w:val="16"/>
        </w:rPr>
        <w:t>TF, Work Stream</w:t>
      </w:r>
      <w:r>
        <w:rPr>
          <w:sz w:val="16"/>
          <w:szCs w:val="16"/>
        </w:rPr>
        <w:t>/</w:t>
      </w:r>
      <w:r w:rsidRPr="002B5BFE">
        <w:rPr>
          <w:sz w:val="16"/>
          <w:szCs w:val="16"/>
        </w:rPr>
        <w:t xml:space="preserve">WS ovvero rilevante classificazione degli ambiti </w:t>
      </w:r>
      <w:r>
        <w:rPr>
          <w:sz w:val="16"/>
          <w:szCs w:val="16"/>
        </w:rPr>
        <w:t xml:space="preserve">tecnologici </w:t>
      </w:r>
      <w:r w:rsidRPr="002B5BFE">
        <w:rPr>
          <w:sz w:val="16"/>
          <w:szCs w:val="16"/>
        </w:rPr>
        <w:t>del progetto come da Decisione di autorizzazione.</w:t>
      </w:r>
      <w:r>
        <w:rPr>
          <w:sz w:val="16"/>
          <w:szCs w:val="16"/>
        </w:rPr>
        <w:t xml:space="preserve"> Indicare </w:t>
      </w:r>
      <w:r w:rsidRPr="00776B92">
        <w:rPr>
          <w:sz w:val="16"/>
          <w:szCs w:val="16"/>
        </w:rPr>
        <w:t>il codice identificativo rilevante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430A70" w14:textId="77777777" w:rsidR="00350219" w:rsidRDefault="00350219" w:rsidP="005825FD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  <w:rPr>
        <w:noProof/>
      </w:rPr>
    </w:pPr>
  </w:p>
  <w:p w14:paraId="7CF44725" w14:textId="77777777" w:rsidR="00350219" w:rsidRPr="000D20B9" w:rsidRDefault="00350219" w:rsidP="000D20B9">
    <w:pPr>
      <w:jc w:val="right"/>
      <w:rPr>
        <w:b/>
        <w:i/>
        <w:smallCap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32F068" w14:textId="77777777" w:rsidR="00350219" w:rsidRDefault="00350219" w:rsidP="006A6173">
    <w:pPr>
      <w:jc w:val="right"/>
      <w:rPr>
        <w:b/>
        <w:i/>
        <w:smallCaps/>
      </w:rPr>
    </w:pPr>
    <w:r>
      <w:rPr>
        <w:b/>
        <w:i/>
        <w:smallCaps/>
      </w:rPr>
      <w:t>Allegato n. 4</w:t>
    </w:r>
  </w:p>
  <w:p w14:paraId="523D9428" w14:textId="77777777" w:rsidR="00350219" w:rsidRDefault="00350219" w:rsidP="006A6173">
    <w:pPr>
      <w:jc w:val="right"/>
      <w:rPr>
        <w:b/>
        <w:i/>
        <w:smallCaps/>
      </w:rPr>
    </w:pPr>
  </w:p>
  <w:p w14:paraId="1F699C39" w14:textId="77777777" w:rsidR="00350219" w:rsidRPr="000D20B9" w:rsidRDefault="00350219" w:rsidP="006A6173">
    <w:pPr>
      <w:jc w:val="right"/>
      <w:rPr>
        <w:b/>
        <w:i/>
        <w:smallCaps/>
      </w:rPr>
    </w:pPr>
    <w:r>
      <w:rPr>
        <w:noProof/>
      </w:rPr>
      <w:drawing>
        <wp:inline distT="0" distB="0" distL="0" distR="0" wp14:anchorId="2582A714" wp14:editId="2050610A">
          <wp:extent cx="2084070" cy="624840"/>
          <wp:effectExtent l="0" t="0" r="0" b="3810"/>
          <wp:docPr id="2052478025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 descr="Immagine che contiene test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070" cy="624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9AFA72" w14:textId="77777777" w:rsidR="00350219" w:rsidRDefault="0035021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1FD38" w14:textId="77777777" w:rsidR="00783702" w:rsidRDefault="00783702" w:rsidP="005825FD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  <w:rPr>
        <w:noProof/>
      </w:rPr>
    </w:pPr>
  </w:p>
  <w:p w14:paraId="553BF85A" w14:textId="77777777" w:rsidR="000D20B9" w:rsidRPr="000D20B9" w:rsidRDefault="000D20B9" w:rsidP="000D20B9">
    <w:pPr>
      <w:jc w:val="right"/>
      <w:rPr>
        <w:b/>
        <w:i/>
        <w:smallCaps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1A9BF" w14:textId="77777777" w:rsidR="006A6173" w:rsidRDefault="006A6173" w:rsidP="006A6173">
    <w:pPr>
      <w:jc w:val="right"/>
      <w:rPr>
        <w:b/>
        <w:i/>
        <w:smallCaps/>
      </w:rPr>
    </w:pPr>
    <w:r>
      <w:rPr>
        <w:b/>
        <w:i/>
        <w:smallCaps/>
      </w:rPr>
      <w:t>Allegato n.</w:t>
    </w:r>
    <w:r w:rsidR="006E40C2">
      <w:rPr>
        <w:b/>
        <w:i/>
        <w:smallCaps/>
      </w:rPr>
      <w:t xml:space="preserve"> </w:t>
    </w:r>
    <w:r w:rsidR="002F1814">
      <w:rPr>
        <w:b/>
        <w:i/>
        <w:smallCaps/>
      </w:rPr>
      <w:t>4</w:t>
    </w:r>
  </w:p>
  <w:p w14:paraId="0EA9D83C" w14:textId="77777777" w:rsidR="00233A78" w:rsidRDefault="00233A78" w:rsidP="006A6173">
    <w:pPr>
      <w:jc w:val="right"/>
      <w:rPr>
        <w:b/>
        <w:i/>
        <w:smallCaps/>
      </w:rPr>
    </w:pPr>
  </w:p>
  <w:p w14:paraId="24D93317" w14:textId="77777777" w:rsidR="00753D8A" w:rsidRPr="000D20B9" w:rsidRDefault="00DA6E26" w:rsidP="006A6173">
    <w:pPr>
      <w:jc w:val="right"/>
      <w:rPr>
        <w:b/>
        <w:i/>
        <w:smallCaps/>
      </w:rPr>
    </w:pPr>
    <w:r>
      <w:rPr>
        <w:noProof/>
      </w:rPr>
      <w:drawing>
        <wp:inline distT="0" distB="0" distL="0" distR="0" wp14:anchorId="46A78E01" wp14:editId="24FFA03F">
          <wp:extent cx="2084070" cy="624840"/>
          <wp:effectExtent l="0" t="0" r="0" b="3810"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 descr="Immagine che contiene test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070" cy="624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89C329" w14:textId="77777777" w:rsidR="006A6173" w:rsidRDefault="006A617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1CA4809"/>
    <w:multiLevelType w:val="hybridMultilevel"/>
    <w:tmpl w:val="FE1C3F6C"/>
    <w:lvl w:ilvl="0" w:tplc="BBB48B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7FC7760"/>
    <w:multiLevelType w:val="hybridMultilevel"/>
    <w:tmpl w:val="8EF60A9E"/>
    <w:lvl w:ilvl="0" w:tplc="0410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1">
    <w:nsid w:val="088346F4"/>
    <w:multiLevelType w:val="hybridMultilevel"/>
    <w:tmpl w:val="9202F624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1">
    <w:nsid w:val="09037A4F"/>
    <w:multiLevelType w:val="singleLevel"/>
    <w:tmpl w:val="D19E4E5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1">
    <w:nsid w:val="0AE077AB"/>
    <w:multiLevelType w:val="hybridMultilevel"/>
    <w:tmpl w:val="5D2A98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0BD81540"/>
    <w:multiLevelType w:val="singleLevel"/>
    <w:tmpl w:val="22D81BF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1">
    <w:nsid w:val="0C4150D8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1">
    <w:nsid w:val="0D0E7EED"/>
    <w:multiLevelType w:val="hybridMultilevel"/>
    <w:tmpl w:val="1D7CA55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0E033324"/>
    <w:multiLevelType w:val="hybridMultilevel"/>
    <w:tmpl w:val="4F0CF562"/>
    <w:lvl w:ilvl="0" w:tplc="8034EEB6">
      <w:start w:val="1"/>
      <w:numFmt w:val="bullet"/>
      <w:lvlText w:val="□"/>
      <w:lvlJc w:val="left"/>
      <w:pPr>
        <w:ind w:left="1440" w:hanging="360"/>
      </w:pPr>
      <w:rPr>
        <w:rFonts w:ascii="EU Albertina" w:hAnsi="EU Albertina" w:cs="EU Albertina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1">
    <w:nsid w:val="0E877470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 w15:restartNumberingAfterBreak="1">
    <w:nsid w:val="11191029"/>
    <w:multiLevelType w:val="hybridMultilevel"/>
    <w:tmpl w:val="85860DC0"/>
    <w:lvl w:ilvl="0" w:tplc="480C5B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144422FB"/>
    <w:multiLevelType w:val="hybridMultilevel"/>
    <w:tmpl w:val="50DA48C8"/>
    <w:lvl w:ilvl="0" w:tplc="C046DE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1">
    <w:nsid w:val="1AB24A06"/>
    <w:multiLevelType w:val="multilevel"/>
    <w:tmpl w:val="69D6B2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1">
    <w:nsid w:val="1BA0786E"/>
    <w:multiLevelType w:val="hybridMultilevel"/>
    <w:tmpl w:val="9210E1FA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1">
    <w:nsid w:val="1E2D6980"/>
    <w:multiLevelType w:val="hybridMultilevel"/>
    <w:tmpl w:val="CDA85146"/>
    <w:lvl w:ilvl="0" w:tplc="F7A2BEE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1">
    <w:nsid w:val="1F3A2DED"/>
    <w:multiLevelType w:val="multilevel"/>
    <w:tmpl w:val="8E52539C"/>
    <w:lvl w:ilvl="0">
      <w:start w:val="5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1">
    <w:nsid w:val="218525F1"/>
    <w:multiLevelType w:val="hybridMultilevel"/>
    <w:tmpl w:val="3626C906"/>
    <w:lvl w:ilvl="0" w:tplc="76FC3630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1">
    <w:nsid w:val="287B2E1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1">
    <w:nsid w:val="28DF390F"/>
    <w:multiLevelType w:val="hybridMultilevel"/>
    <w:tmpl w:val="C282788A"/>
    <w:lvl w:ilvl="0" w:tplc="0AD042AE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F6EBB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414B61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584DA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96AB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4882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A6D3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BE75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E4C4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1">
    <w:nsid w:val="2DC764D3"/>
    <w:multiLevelType w:val="hybridMultilevel"/>
    <w:tmpl w:val="FA1E1620"/>
    <w:lvl w:ilvl="0" w:tplc="04100017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2E861380"/>
    <w:multiLevelType w:val="multilevel"/>
    <w:tmpl w:val="7A6A9ED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1">
    <w:nsid w:val="310A7C77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22" w15:restartNumberingAfterBreak="1">
    <w:nsid w:val="32477A78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23" w15:restartNumberingAfterBreak="1">
    <w:nsid w:val="3428235A"/>
    <w:multiLevelType w:val="multilevel"/>
    <w:tmpl w:val="1D7CA5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1">
    <w:nsid w:val="343F250A"/>
    <w:multiLevelType w:val="singleLevel"/>
    <w:tmpl w:val="32E27C9C"/>
    <w:lvl w:ilvl="0">
      <w:start w:val="4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5" w15:restartNumberingAfterBreak="1">
    <w:nsid w:val="34711173"/>
    <w:multiLevelType w:val="multilevel"/>
    <w:tmpl w:val="45A8B26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6" w15:restartNumberingAfterBreak="1">
    <w:nsid w:val="35F1118D"/>
    <w:multiLevelType w:val="hybridMultilevel"/>
    <w:tmpl w:val="5D4C81BE"/>
    <w:lvl w:ilvl="0" w:tplc="04100011">
      <w:start w:val="1"/>
      <w:numFmt w:val="decimal"/>
      <w:lvlText w:val="%1)"/>
      <w:lvlJc w:val="left"/>
      <w:pPr>
        <w:tabs>
          <w:tab w:val="num" w:pos="1566"/>
        </w:tabs>
        <w:ind w:left="1566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  <w:rPr>
        <w:rFonts w:cs="Times New Roman"/>
      </w:rPr>
    </w:lvl>
  </w:abstractNum>
  <w:abstractNum w:abstractNumId="27" w15:restartNumberingAfterBreak="1">
    <w:nsid w:val="36D829A8"/>
    <w:multiLevelType w:val="hybridMultilevel"/>
    <w:tmpl w:val="807A2AE4"/>
    <w:lvl w:ilvl="0" w:tplc="04100017">
      <w:start w:val="1"/>
      <w:numFmt w:val="lowerLetter"/>
      <w:lvlText w:val="%1)"/>
      <w:lvlJc w:val="left"/>
      <w:pPr>
        <w:ind w:left="78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3" w:hanging="180"/>
      </w:pPr>
      <w:rPr>
        <w:rFonts w:cs="Times New Roman"/>
      </w:rPr>
    </w:lvl>
  </w:abstractNum>
  <w:abstractNum w:abstractNumId="28" w15:restartNumberingAfterBreak="1">
    <w:nsid w:val="3B7B235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1">
    <w:nsid w:val="3E784406"/>
    <w:multiLevelType w:val="hybridMultilevel"/>
    <w:tmpl w:val="8E8AACE2"/>
    <w:lvl w:ilvl="0" w:tplc="A72CD35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1">
    <w:nsid w:val="427C5A67"/>
    <w:multiLevelType w:val="hybridMultilevel"/>
    <w:tmpl w:val="B5586794"/>
    <w:lvl w:ilvl="0" w:tplc="22FEC3A0">
      <w:start w:val="1"/>
      <w:numFmt w:val="decimal"/>
      <w:lvlText w:val="%1)"/>
      <w:lvlJc w:val="left"/>
      <w:pPr>
        <w:tabs>
          <w:tab w:val="num" w:pos="448"/>
        </w:tabs>
        <w:ind w:left="448" w:hanging="360"/>
      </w:pPr>
      <w:rPr>
        <w:rFonts w:hint="default"/>
      </w:rPr>
    </w:lvl>
    <w:lvl w:ilvl="1" w:tplc="5B6E0FE8">
      <w:start w:val="1"/>
      <w:numFmt w:val="lowerLetter"/>
      <w:lvlText w:val="%2."/>
      <w:lvlJc w:val="left"/>
      <w:pPr>
        <w:tabs>
          <w:tab w:val="num" w:pos="1168"/>
        </w:tabs>
        <w:ind w:left="1168" w:hanging="360"/>
      </w:pPr>
    </w:lvl>
    <w:lvl w:ilvl="2" w:tplc="A20E9722" w:tentative="1">
      <w:start w:val="1"/>
      <w:numFmt w:val="lowerRoman"/>
      <w:lvlText w:val="%3."/>
      <w:lvlJc w:val="right"/>
      <w:pPr>
        <w:tabs>
          <w:tab w:val="num" w:pos="1888"/>
        </w:tabs>
        <w:ind w:left="1888" w:hanging="180"/>
      </w:pPr>
    </w:lvl>
    <w:lvl w:ilvl="3" w:tplc="6AFA6524" w:tentative="1">
      <w:start w:val="1"/>
      <w:numFmt w:val="decimal"/>
      <w:lvlText w:val="%4."/>
      <w:lvlJc w:val="left"/>
      <w:pPr>
        <w:tabs>
          <w:tab w:val="num" w:pos="2608"/>
        </w:tabs>
        <w:ind w:left="2608" w:hanging="360"/>
      </w:pPr>
    </w:lvl>
    <w:lvl w:ilvl="4" w:tplc="79DA43D6" w:tentative="1">
      <w:start w:val="1"/>
      <w:numFmt w:val="lowerLetter"/>
      <w:lvlText w:val="%5."/>
      <w:lvlJc w:val="left"/>
      <w:pPr>
        <w:tabs>
          <w:tab w:val="num" w:pos="3328"/>
        </w:tabs>
        <w:ind w:left="3328" w:hanging="360"/>
      </w:pPr>
    </w:lvl>
    <w:lvl w:ilvl="5" w:tplc="E070A832" w:tentative="1">
      <w:start w:val="1"/>
      <w:numFmt w:val="lowerRoman"/>
      <w:lvlText w:val="%6."/>
      <w:lvlJc w:val="right"/>
      <w:pPr>
        <w:tabs>
          <w:tab w:val="num" w:pos="4048"/>
        </w:tabs>
        <w:ind w:left="4048" w:hanging="180"/>
      </w:pPr>
    </w:lvl>
    <w:lvl w:ilvl="6" w:tplc="12F0010C" w:tentative="1">
      <w:start w:val="1"/>
      <w:numFmt w:val="decimal"/>
      <w:lvlText w:val="%7."/>
      <w:lvlJc w:val="left"/>
      <w:pPr>
        <w:tabs>
          <w:tab w:val="num" w:pos="4768"/>
        </w:tabs>
        <w:ind w:left="4768" w:hanging="360"/>
      </w:pPr>
    </w:lvl>
    <w:lvl w:ilvl="7" w:tplc="6058AD56" w:tentative="1">
      <w:start w:val="1"/>
      <w:numFmt w:val="lowerLetter"/>
      <w:lvlText w:val="%8."/>
      <w:lvlJc w:val="left"/>
      <w:pPr>
        <w:tabs>
          <w:tab w:val="num" w:pos="5488"/>
        </w:tabs>
        <w:ind w:left="5488" w:hanging="360"/>
      </w:pPr>
    </w:lvl>
    <w:lvl w:ilvl="8" w:tplc="526A28D8" w:tentative="1">
      <w:start w:val="1"/>
      <w:numFmt w:val="lowerRoman"/>
      <w:lvlText w:val="%9."/>
      <w:lvlJc w:val="right"/>
      <w:pPr>
        <w:tabs>
          <w:tab w:val="num" w:pos="6208"/>
        </w:tabs>
        <w:ind w:left="6208" w:hanging="180"/>
      </w:pPr>
    </w:lvl>
  </w:abstractNum>
  <w:abstractNum w:abstractNumId="31" w15:restartNumberingAfterBreak="1">
    <w:nsid w:val="42D657B0"/>
    <w:multiLevelType w:val="hybridMultilevel"/>
    <w:tmpl w:val="9210E1FA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1">
    <w:nsid w:val="438D312B"/>
    <w:multiLevelType w:val="singleLevel"/>
    <w:tmpl w:val="D9C4BD0C"/>
    <w:lvl w:ilvl="0"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</w:abstractNum>
  <w:abstractNum w:abstractNumId="33" w15:restartNumberingAfterBreak="1">
    <w:nsid w:val="44F8196E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34" w15:restartNumberingAfterBreak="1">
    <w:nsid w:val="4B81647B"/>
    <w:multiLevelType w:val="multilevel"/>
    <w:tmpl w:val="21426820"/>
    <w:lvl w:ilvl="0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1">
    <w:nsid w:val="4C2E5184"/>
    <w:multiLevelType w:val="hybridMultilevel"/>
    <w:tmpl w:val="535660B8"/>
    <w:lvl w:ilvl="0" w:tplc="D4E2854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D4E28546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1">
    <w:nsid w:val="4DEA4611"/>
    <w:multiLevelType w:val="multilevel"/>
    <w:tmpl w:val="6A164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1">
    <w:nsid w:val="514225F4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1">
    <w:nsid w:val="55C07535"/>
    <w:multiLevelType w:val="singleLevel"/>
    <w:tmpl w:val="49C6B76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1">
    <w:nsid w:val="560A0D04"/>
    <w:multiLevelType w:val="hybridMultilevel"/>
    <w:tmpl w:val="4AEE1C70"/>
    <w:lvl w:ilvl="0" w:tplc="57885210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1">
    <w:nsid w:val="59E20B1B"/>
    <w:multiLevelType w:val="multilevel"/>
    <w:tmpl w:val="40D2381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1">
    <w:nsid w:val="60A13C12"/>
    <w:multiLevelType w:val="hybridMultilevel"/>
    <w:tmpl w:val="C7F6A242"/>
    <w:lvl w:ilvl="0" w:tplc="A63486D0">
      <w:start w:val="1"/>
      <w:numFmt w:val="upperLetter"/>
      <w:pStyle w:val="Titolo3"/>
      <w:lvlText w:val="%1)"/>
      <w:lvlJc w:val="left"/>
      <w:pPr>
        <w:tabs>
          <w:tab w:val="num" w:pos="720"/>
        </w:tabs>
        <w:ind w:left="720" w:hanging="360"/>
      </w:pPr>
    </w:lvl>
    <w:lvl w:ilvl="1" w:tplc="58FC29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4C22E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CE7F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AC85F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2265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B4E9F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8EA49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8ADA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1">
    <w:nsid w:val="629A0013"/>
    <w:multiLevelType w:val="hybridMultilevel"/>
    <w:tmpl w:val="9F202FFC"/>
    <w:lvl w:ilvl="0" w:tplc="04100017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1">
    <w:nsid w:val="63C95D6C"/>
    <w:multiLevelType w:val="singleLevel"/>
    <w:tmpl w:val="FFFFFFFF"/>
    <w:lvl w:ilvl="0">
      <w:numFmt w:val="decimal"/>
      <w:pStyle w:val="Titolo5"/>
      <w:lvlText w:val="%1"/>
      <w:legacy w:legacy="1" w:legacySpace="0" w:legacyIndent="0"/>
      <w:lvlJc w:val="left"/>
    </w:lvl>
  </w:abstractNum>
  <w:abstractNum w:abstractNumId="44" w15:restartNumberingAfterBreak="1">
    <w:nsid w:val="686E23C4"/>
    <w:multiLevelType w:val="hybridMultilevel"/>
    <w:tmpl w:val="2B1411A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94"/>
        </w:tabs>
        <w:ind w:left="1491" w:hanging="357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1">
    <w:nsid w:val="6D6D4949"/>
    <w:multiLevelType w:val="hybridMultilevel"/>
    <w:tmpl w:val="69D6B2E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1">
    <w:nsid w:val="6DA40C86"/>
    <w:multiLevelType w:val="hybridMultilevel"/>
    <w:tmpl w:val="1E68D280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1">
    <w:nsid w:val="6E904CF9"/>
    <w:multiLevelType w:val="hybridMultilevel"/>
    <w:tmpl w:val="468CED50"/>
    <w:lvl w:ilvl="0" w:tplc="C046DE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8" w15:restartNumberingAfterBreak="1">
    <w:nsid w:val="766D7AD5"/>
    <w:multiLevelType w:val="singleLevel"/>
    <w:tmpl w:val="D9C4BD0C"/>
    <w:lvl w:ilvl="0"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</w:abstractNum>
  <w:abstractNum w:abstractNumId="49" w15:restartNumberingAfterBreak="1">
    <w:nsid w:val="798833B9"/>
    <w:multiLevelType w:val="singleLevel"/>
    <w:tmpl w:val="4FFA9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0" w15:restartNumberingAfterBreak="1">
    <w:nsid w:val="7EE4558C"/>
    <w:multiLevelType w:val="multilevel"/>
    <w:tmpl w:val="BF4EA14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5787985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812414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1395198">
    <w:abstractNumId w:val="3"/>
  </w:num>
  <w:num w:numId="4" w16cid:durableId="1827625128">
    <w:abstractNumId w:val="30"/>
  </w:num>
  <w:num w:numId="5" w16cid:durableId="1844320871">
    <w:abstractNumId w:val="38"/>
  </w:num>
  <w:num w:numId="6" w16cid:durableId="310866564">
    <w:abstractNumId w:val="37"/>
  </w:num>
  <w:num w:numId="7" w16cid:durableId="606278018">
    <w:abstractNumId w:val="6"/>
  </w:num>
  <w:num w:numId="8" w16cid:durableId="1727727287">
    <w:abstractNumId w:val="49"/>
  </w:num>
  <w:num w:numId="9" w16cid:durableId="700938844">
    <w:abstractNumId w:val="5"/>
  </w:num>
  <w:num w:numId="10" w16cid:durableId="397168552">
    <w:abstractNumId w:val="43"/>
  </w:num>
  <w:num w:numId="11" w16cid:durableId="470438857">
    <w:abstractNumId w:val="33"/>
  </w:num>
  <w:num w:numId="12" w16cid:durableId="849828616">
    <w:abstractNumId w:val="22"/>
  </w:num>
  <w:num w:numId="13" w16cid:durableId="406616811">
    <w:abstractNumId w:val="24"/>
  </w:num>
  <w:num w:numId="14" w16cid:durableId="941764290">
    <w:abstractNumId w:val="21"/>
  </w:num>
  <w:num w:numId="15" w16cid:durableId="1064178023">
    <w:abstractNumId w:val="17"/>
  </w:num>
  <w:num w:numId="16" w16cid:durableId="600382130">
    <w:abstractNumId w:val="9"/>
  </w:num>
  <w:num w:numId="17" w16cid:durableId="1212186028">
    <w:abstractNumId w:val="25"/>
  </w:num>
  <w:num w:numId="18" w16cid:durableId="615672776">
    <w:abstractNumId w:val="15"/>
  </w:num>
  <w:num w:numId="19" w16cid:durableId="1411733412">
    <w:abstractNumId w:val="32"/>
  </w:num>
  <w:num w:numId="20" w16cid:durableId="1740246911">
    <w:abstractNumId w:val="48"/>
  </w:num>
  <w:num w:numId="21" w16cid:durableId="1844473510">
    <w:abstractNumId w:val="50"/>
  </w:num>
  <w:num w:numId="22" w16cid:durableId="173807567">
    <w:abstractNumId w:val="28"/>
  </w:num>
  <w:num w:numId="23" w16cid:durableId="728309908">
    <w:abstractNumId w:val="16"/>
  </w:num>
  <w:num w:numId="24" w16cid:durableId="536233430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11558948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13661341">
    <w:abstractNumId w:val="44"/>
  </w:num>
  <w:num w:numId="27" w16cid:durableId="165706331">
    <w:abstractNumId w:val="31"/>
  </w:num>
  <w:num w:numId="28" w16cid:durableId="1235970151">
    <w:abstractNumId w:val="13"/>
  </w:num>
  <w:num w:numId="29" w16cid:durableId="2000839728">
    <w:abstractNumId w:val="10"/>
  </w:num>
  <w:num w:numId="30" w16cid:durableId="1388071052">
    <w:abstractNumId w:val="20"/>
  </w:num>
  <w:num w:numId="31" w16cid:durableId="974143628">
    <w:abstractNumId w:val="46"/>
  </w:num>
  <w:num w:numId="32" w16cid:durableId="1443301570">
    <w:abstractNumId w:val="45"/>
  </w:num>
  <w:num w:numId="33" w16cid:durableId="329337733">
    <w:abstractNumId w:val="12"/>
  </w:num>
  <w:num w:numId="34" w16cid:durableId="1264650574">
    <w:abstractNumId w:val="11"/>
  </w:num>
  <w:num w:numId="35" w16cid:durableId="972835580">
    <w:abstractNumId w:val="7"/>
  </w:num>
  <w:num w:numId="36" w16cid:durableId="618878802">
    <w:abstractNumId w:val="23"/>
  </w:num>
  <w:num w:numId="37" w16cid:durableId="1928073829">
    <w:abstractNumId w:val="47"/>
  </w:num>
  <w:num w:numId="38" w16cid:durableId="1475874501">
    <w:abstractNumId w:val="14"/>
  </w:num>
  <w:num w:numId="39" w16cid:durableId="1805807748">
    <w:abstractNumId w:val="2"/>
  </w:num>
  <w:num w:numId="40" w16cid:durableId="846098616">
    <w:abstractNumId w:val="36"/>
  </w:num>
  <w:num w:numId="41" w16cid:durableId="305671092">
    <w:abstractNumId w:val="26"/>
  </w:num>
  <w:num w:numId="42" w16cid:durableId="1987123468">
    <w:abstractNumId w:val="27"/>
  </w:num>
  <w:num w:numId="43" w16cid:durableId="589241093">
    <w:abstractNumId w:val="1"/>
  </w:num>
  <w:num w:numId="44" w16cid:durableId="1706322102">
    <w:abstractNumId w:val="19"/>
  </w:num>
  <w:num w:numId="45" w16cid:durableId="1452935846">
    <w:abstractNumId w:val="42"/>
  </w:num>
  <w:num w:numId="46" w16cid:durableId="1173225551">
    <w:abstractNumId w:val="39"/>
  </w:num>
  <w:num w:numId="47" w16cid:durableId="615865689">
    <w:abstractNumId w:val="40"/>
  </w:num>
  <w:num w:numId="48" w16cid:durableId="578176770">
    <w:abstractNumId w:val="29"/>
  </w:num>
  <w:num w:numId="49" w16cid:durableId="199709391">
    <w:abstractNumId w:val="34"/>
  </w:num>
  <w:num w:numId="50" w16cid:durableId="1583561999">
    <w:abstractNumId w:val="4"/>
  </w:num>
  <w:num w:numId="51" w16cid:durableId="1455446413">
    <w:abstractNumId w:val="8"/>
  </w:num>
  <w:num w:numId="52" w16cid:durableId="1285694822">
    <w:abstractNumId w:val="0"/>
  </w:num>
  <w:num w:numId="53" w16cid:durableId="1882862058">
    <w:abstractNumId w:val="3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trackRevisions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9F8"/>
    <w:rsid w:val="00000512"/>
    <w:rsid w:val="000011B7"/>
    <w:rsid w:val="0000566F"/>
    <w:rsid w:val="00006758"/>
    <w:rsid w:val="00011825"/>
    <w:rsid w:val="00020F27"/>
    <w:rsid w:val="00024E42"/>
    <w:rsid w:val="00026ED3"/>
    <w:rsid w:val="00030533"/>
    <w:rsid w:val="00032780"/>
    <w:rsid w:val="00034A67"/>
    <w:rsid w:val="000356B3"/>
    <w:rsid w:val="000455BD"/>
    <w:rsid w:val="00065B9F"/>
    <w:rsid w:val="0007259A"/>
    <w:rsid w:val="00080425"/>
    <w:rsid w:val="00086399"/>
    <w:rsid w:val="000919E2"/>
    <w:rsid w:val="00092FFA"/>
    <w:rsid w:val="000963A8"/>
    <w:rsid w:val="0009688B"/>
    <w:rsid w:val="000A2377"/>
    <w:rsid w:val="000A6401"/>
    <w:rsid w:val="000C378F"/>
    <w:rsid w:val="000C37D1"/>
    <w:rsid w:val="000C4F42"/>
    <w:rsid w:val="000C75CA"/>
    <w:rsid w:val="000C7C41"/>
    <w:rsid w:val="000D20B9"/>
    <w:rsid w:val="000D61CA"/>
    <w:rsid w:val="000D7300"/>
    <w:rsid w:val="000E26C7"/>
    <w:rsid w:val="000E5E5F"/>
    <w:rsid w:val="000F53A1"/>
    <w:rsid w:val="00100878"/>
    <w:rsid w:val="00107FBA"/>
    <w:rsid w:val="00111DD3"/>
    <w:rsid w:val="0011248A"/>
    <w:rsid w:val="00113B35"/>
    <w:rsid w:val="0011533B"/>
    <w:rsid w:val="00115AA5"/>
    <w:rsid w:val="001164FB"/>
    <w:rsid w:val="00116DA7"/>
    <w:rsid w:val="00120597"/>
    <w:rsid w:val="00122804"/>
    <w:rsid w:val="00125F48"/>
    <w:rsid w:val="00126189"/>
    <w:rsid w:val="00131FDC"/>
    <w:rsid w:val="0013242D"/>
    <w:rsid w:val="00135090"/>
    <w:rsid w:val="00140770"/>
    <w:rsid w:val="00144074"/>
    <w:rsid w:val="00152DA2"/>
    <w:rsid w:val="0015374B"/>
    <w:rsid w:val="00155AD2"/>
    <w:rsid w:val="00155B46"/>
    <w:rsid w:val="00157521"/>
    <w:rsid w:val="00165F45"/>
    <w:rsid w:val="00166348"/>
    <w:rsid w:val="00173105"/>
    <w:rsid w:val="0017418E"/>
    <w:rsid w:val="00175E41"/>
    <w:rsid w:val="00184D92"/>
    <w:rsid w:val="00191E53"/>
    <w:rsid w:val="001A2732"/>
    <w:rsid w:val="001A4243"/>
    <w:rsid w:val="001C355D"/>
    <w:rsid w:val="001C3FFE"/>
    <w:rsid w:val="001D1D60"/>
    <w:rsid w:val="001D402A"/>
    <w:rsid w:val="001E2B30"/>
    <w:rsid w:val="001E4E58"/>
    <w:rsid w:val="001E5C27"/>
    <w:rsid w:val="001E7D12"/>
    <w:rsid w:val="001E7FC6"/>
    <w:rsid w:val="00206789"/>
    <w:rsid w:val="00207C08"/>
    <w:rsid w:val="00210915"/>
    <w:rsid w:val="002111E0"/>
    <w:rsid w:val="002116A1"/>
    <w:rsid w:val="00215992"/>
    <w:rsid w:val="0021776A"/>
    <w:rsid w:val="00221515"/>
    <w:rsid w:val="00231C88"/>
    <w:rsid w:val="00233A78"/>
    <w:rsid w:val="0024380C"/>
    <w:rsid w:val="00244F0A"/>
    <w:rsid w:val="00245394"/>
    <w:rsid w:val="0024768A"/>
    <w:rsid w:val="0025148A"/>
    <w:rsid w:val="0027567B"/>
    <w:rsid w:val="00277AD4"/>
    <w:rsid w:val="00277FCD"/>
    <w:rsid w:val="00280359"/>
    <w:rsid w:val="0028073A"/>
    <w:rsid w:val="0028683E"/>
    <w:rsid w:val="00286B66"/>
    <w:rsid w:val="002926F8"/>
    <w:rsid w:val="002930BF"/>
    <w:rsid w:val="00293405"/>
    <w:rsid w:val="002A62A6"/>
    <w:rsid w:val="002A6D10"/>
    <w:rsid w:val="002B20EE"/>
    <w:rsid w:val="002B71DE"/>
    <w:rsid w:val="002C21A4"/>
    <w:rsid w:val="002C2A00"/>
    <w:rsid w:val="002C4DAB"/>
    <w:rsid w:val="002E43E0"/>
    <w:rsid w:val="002E70B7"/>
    <w:rsid w:val="002F002F"/>
    <w:rsid w:val="002F1814"/>
    <w:rsid w:val="002F26BC"/>
    <w:rsid w:val="002F369B"/>
    <w:rsid w:val="002F3C36"/>
    <w:rsid w:val="002F4E3E"/>
    <w:rsid w:val="002F73A2"/>
    <w:rsid w:val="00306F7A"/>
    <w:rsid w:val="00315FB5"/>
    <w:rsid w:val="00322D90"/>
    <w:rsid w:val="00323473"/>
    <w:rsid w:val="0032721C"/>
    <w:rsid w:val="003305F4"/>
    <w:rsid w:val="00333ABA"/>
    <w:rsid w:val="00335F28"/>
    <w:rsid w:val="0034034C"/>
    <w:rsid w:val="00341BF8"/>
    <w:rsid w:val="00343043"/>
    <w:rsid w:val="00346D29"/>
    <w:rsid w:val="00350219"/>
    <w:rsid w:val="00350706"/>
    <w:rsid w:val="00362D53"/>
    <w:rsid w:val="003649FF"/>
    <w:rsid w:val="003660F8"/>
    <w:rsid w:val="00366444"/>
    <w:rsid w:val="0036758A"/>
    <w:rsid w:val="00372A57"/>
    <w:rsid w:val="003735CA"/>
    <w:rsid w:val="00373D69"/>
    <w:rsid w:val="003761D6"/>
    <w:rsid w:val="00376505"/>
    <w:rsid w:val="003810E5"/>
    <w:rsid w:val="00385776"/>
    <w:rsid w:val="00397634"/>
    <w:rsid w:val="003A1158"/>
    <w:rsid w:val="003A3080"/>
    <w:rsid w:val="003A5435"/>
    <w:rsid w:val="003A5AE3"/>
    <w:rsid w:val="003B1EDB"/>
    <w:rsid w:val="003B222B"/>
    <w:rsid w:val="003B4D6E"/>
    <w:rsid w:val="003B5E12"/>
    <w:rsid w:val="003B7B10"/>
    <w:rsid w:val="003C6DF3"/>
    <w:rsid w:val="003C799A"/>
    <w:rsid w:val="003D1D30"/>
    <w:rsid w:val="003D4B77"/>
    <w:rsid w:val="003D7CF9"/>
    <w:rsid w:val="003E2D02"/>
    <w:rsid w:val="003E485C"/>
    <w:rsid w:val="003F034A"/>
    <w:rsid w:val="00403279"/>
    <w:rsid w:val="00403949"/>
    <w:rsid w:val="00403C83"/>
    <w:rsid w:val="0040789B"/>
    <w:rsid w:val="004111AD"/>
    <w:rsid w:val="00442026"/>
    <w:rsid w:val="00444960"/>
    <w:rsid w:val="00451ED3"/>
    <w:rsid w:val="00453524"/>
    <w:rsid w:val="00454898"/>
    <w:rsid w:val="00455B21"/>
    <w:rsid w:val="0046231F"/>
    <w:rsid w:val="00470727"/>
    <w:rsid w:val="00470E33"/>
    <w:rsid w:val="0048169B"/>
    <w:rsid w:val="004831B1"/>
    <w:rsid w:val="00490AD5"/>
    <w:rsid w:val="00493A37"/>
    <w:rsid w:val="004A31A5"/>
    <w:rsid w:val="004B4725"/>
    <w:rsid w:val="004C38EB"/>
    <w:rsid w:val="004C3D48"/>
    <w:rsid w:val="004C774D"/>
    <w:rsid w:val="004D2C2E"/>
    <w:rsid w:val="004D6C2C"/>
    <w:rsid w:val="004D6C48"/>
    <w:rsid w:val="004F4D51"/>
    <w:rsid w:val="00502C17"/>
    <w:rsid w:val="00506C83"/>
    <w:rsid w:val="00507C63"/>
    <w:rsid w:val="00515ECA"/>
    <w:rsid w:val="00521F7E"/>
    <w:rsid w:val="005224A8"/>
    <w:rsid w:val="005269B8"/>
    <w:rsid w:val="0053264D"/>
    <w:rsid w:val="00541BB4"/>
    <w:rsid w:val="005461DF"/>
    <w:rsid w:val="00547A23"/>
    <w:rsid w:val="00550EF3"/>
    <w:rsid w:val="005515B0"/>
    <w:rsid w:val="00555864"/>
    <w:rsid w:val="00560817"/>
    <w:rsid w:val="00562508"/>
    <w:rsid w:val="005661F2"/>
    <w:rsid w:val="00576A7A"/>
    <w:rsid w:val="005825FD"/>
    <w:rsid w:val="005865AD"/>
    <w:rsid w:val="00587273"/>
    <w:rsid w:val="00591AFA"/>
    <w:rsid w:val="00592378"/>
    <w:rsid w:val="005A09BA"/>
    <w:rsid w:val="005A32F5"/>
    <w:rsid w:val="005A6EF5"/>
    <w:rsid w:val="005B54A4"/>
    <w:rsid w:val="005B57C1"/>
    <w:rsid w:val="005B60AB"/>
    <w:rsid w:val="005B715E"/>
    <w:rsid w:val="005B74D1"/>
    <w:rsid w:val="005D2BD1"/>
    <w:rsid w:val="005D3C8C"/>
    <w:rsid w:val="005E09B5"/>
    <w:rsid w:val="005E652F"/>
    <w:rsid w:val="005F0FE3"/>
    <w:rsid w:val="005F2EE0"/>
    <w:rsid w:val="005F6AFA"/>
    <w:rsid w:val="00600CB8"/>
    <w:rsid w:val="006019EE"/>
    <w:rsid w:val="00601F41"/>
    <w:rsid w:val="006062DD"/>
    <w:rsid w:val="00607A0C"/>
    <w:rsid w:val="00607F7F"/>
    <w:rsid w:val="00615AE0"/>
    <w:rsid w:val="00616635"/>
    <w:rsid w:val="00616C54"/>
    <w:rsid w:val="00620A4A"/>
    <w:rsid w:val="006270F2"/>
    <w:rsid w:val="00632A4B"/>
    <w:rsid w:val="00640EBE"/>
    <w:rsid w:val="006414FA"/>
    <w:rsid w:val="006427C4"/>
    <w:rsid w:val="006465FB"/>
    <w:rsid w:val="006468DE"/>
    <w:rsid w:val="0064705A"/>
    <w:rsid w:val="00652E66"/>
    <w:rsid w:val="0065447B"/>
    <w:rsid w:val="00654B36"/>
    <w:rsid w:val="00664A6D"/>
    <w:rsid w:val="00676EB6"/>
    <w:rsid w:val="00685115"/>
    <w:rsid w:val="006854EE"/>
    <w:rsid w:val="00685723"/>
    <w:rsid w:val="0069118B"/>
    <w:rsid w:val="00693FAE"/>
    <w:rsid w:val="00694A1F"/>
    <w:rsid w:val="00695394"/>
    <w:rsid w:val="00695D28"/>
    <w:rsid w:val="00695F20"/>
    <w:rsid w:val="00697388"/>
    <w:rsid w:val="006A0F18"/>
    <w:rsid w:val="006A0F40"/>
    <w:rsid w:val="006A2356"/>
    <w:rsid w:val="006A27B8"/>
    <w:rsid w:val="006A3B5E"/>
    <w:rsid w:val="006A5239"/>
    <w:rsid w:val="006A6173"/>
    <w:rsid w:val="006B2714"/>
    <w:rsid w:val="006B7B8E"/>
    <w:rsid w:val="006C47CD"/>
    <w:rsid w:val="006C550F"/>
    <w:rsid w:val="006C7736"/>
    <w:rsid w:val="006D3FF6"/>
    <w:rsid w:val="006D50F6"/>
    <w:rsid w:val="006E0A92"/>
    <w:rsid w:val="006E40C2"/>
    <w:rsid w:val="006F177C"/>
    <w:rsid w:val="006F4C8A"/>
    <w:rsid w:val="006F5C27"/>
    <w:rsid w:val="007029DA"/>
    <w:rsid w:val="00703A54"/>
    <w:rsid w:val="00710F3B"/>
    <w:rsid w:val="0071331B"/>
    <w:rsid w:val="00716C37"/>
    <w:rsid w:val="007208D7"/>
    <w:rsid w:val="00722ED9"/>
    <w:rsid w:val="007249D1"/>
    <w:rsid w:val="00732AD7"/>
    <w:rsid w:val="00735764"/>
    <w:rsid w:val="007476F6"/>
    <w:rsid w:val="00753D8A"/>
    <w:rsid w:val="00757D85"/>
    <w:rsid w:val="00761A0F"/>
    <w:rsid w:val="00764050"/>
    <w:rsid w:val="00764EED"/>
    <w:rsid w:val="00764F4B"/>
    <w:rsid w:val="00770EE5"/>
    <w:rsid w:val="00775DF8"/>
    <w:rsid w:val="0077646F"/>
    <w:rsid w:val="00777BCA"/>
    <w:rsid w:val="00780CCD"/>
    <w:rsid w:val="00780D37"/>
    <w:rsid w:val="00781F56"/>
    <w:rsid w:val="00783702"/>
    <w:rsid w:val="007846DD"/>
    <w:rsid w:val="007901D0"/>
    <w:rsid w:val="00796496"/>
    <w:rsid w:val="00797B62"/>
    <w:rsid w:val="007A5AEA"/>
    <w:rsid w:val="007B3C01"/>
    <w:rsid w:val="007B455D"/>
    <w:rsid w:val="007B5FC1"/>
    <w:rsid w:val="007C5C43"/>
    <w:rsid w:val="007C63BB"/>
    <w:rsid w:val="007C6FD9"/>
    <w:rsid w:val="007D2918"/>
    <w:rsid w:val="007D54EF"/>
    <w:rsid w:val="007D59C9"/>
    <w:rsid w:val="007D5AE6"/>
    <w:rsid w:val="007E18DA"/>
    <w:rsid w:val="007E404D"/>
    <w:rsid w:val="007F2D26"/>
    <w:rsid w:val="007F607C"/>
    <w:rsid w:val="008014A4"/>
    <w:rsid w:val="00804F52"/>
    <w:rsid w:val="008055DC"/>
    <w:rsid w:val="00805EF9"/>
    <w:rsid w:val="00811742"/>
    <w:rsid w:val="008143DA"/>
    <w:rsid w:val="00820D58"/>
    <w:rsid w:val="0082225C"/>
    <w:rsid w:val="008223C9"/>
    <w:rsid w:val="008255A3"/>
    <w:rsid w:val="008264EF"/>
    <w:rsid w:val="00826A8D"/>
    <w:rsid w:val="00827A18"/>
    <w:rsid w:val="00831B62"/>
    <w:rsid w:val="00835605"/>
    <w:rsid w:val="00835F21"/>
    <w:rsid w:val="00835F6E"/>
    <w:rsid w:val="0083630E"/>
    <w:rsid w:val="00837482"/>
    <w:rsid w:val="00841317"/>
    <w:rsid w:val="00841C30"/>
    <w:rsid w:val="008429BE"/>
    <w:rsid w:val="00844A90"/>
    <w:rsid w:val="00856393"/>
    <w:rsid w:val="0086247E"/>
    <w:rsid w:val="00862DBE"/>
    <w:rsid w:val="00864A51"/>
    <w:rsid w:val="0086533D"/>
    <w:rsid w:val="00867CE2"/>
    <w:rsid w:val="008700CD"/>
    <w:rsid w:val="0087643A"/>
    <w:rsid w:val="00877291"/>
    <w:rsid w:val="00881CE8"/>
    <w:rsid w:val="008823F9"/>
    <w:rsid w:val="0088395E"/>
    <w:rsid w:val="008862D2"/>
    <w:rsid w:val="0089578F"/>
    <w:rsid w:val="008A674B"/>
    <w:rsid w:val="008A6D7C"/>
    <w:rsid w:val="008C1620"/>
    <w:rsid w:val="008C4046"/>
    <w:rsid w:val="008C5497"/>
    <w:rsid w:val="008D3761"/>
    <w:rsid w:val="008D4BCE"/>
    <w:rsid w:val="008E7696"/>
    <w:rsid w:val="008F3C3D"/>
    <w:rsid w:val="008F400C"/>
    <w:rsid w:val="008F67E6"/>
    <w:rsid w:val="00902751"/>
    <w:rsid w:val="00911AD6"/>
    <w:rsid w:val="00912AC4"/>
    <w:rsid w:val="009139D9"/>
    <w:rsid w:val="0091457E"/>
    <w:rsid w:val="00920C94"/>
    <w:rsid w:val="00921C3D"/>
    <w:rsid w:val="00924955"/>
    <w:rsid w:val="009251FC"/>
    <w:rsid w:val="00925658"/>
    <w:rsid w:val="0092741B"/>
    <w:rsid w:val="009325B2"/>
    <w:rsid w:val="009405EA"/>
    <w:rsid w:val="00944510"/>
    <w:rsid w:val="00944B03"/>
    <w:rsid w:val="009464B1"/>
    <w:rsid w:val="009538C9"/>
    <w:rsid w:val="009569B1"/>
    <w:rsid w:val="00965EF6"/>
    <w:rsid w:val="00967959"/>
    <w:rsid w:val="00980ABD"/>
    <w:rsid w:val="00982BA5"/>
    <w:rsid w:val="009A175D"/>
    <w:rsid w:val="009A7746"/>
    <w:rsid w:val="009B3D94"/>
    <w:rsid w:val="009B62BD"/>
    <w:rsid w:val="009C4EC0"/>
    <w:rsid w:val="009C65AD"/>
    <w:rsid w:val="009C67A3"/>
    <w:rsid w:val="009D0A2E"/>
    <w:rsid w:val="009D1484"/>
    <w:rsid w:val="009D17A7"/>
    <w:rsid w:val="009D3CFC"/>
    <w:rsid w:val="009D4181"/>
    <w:rsid w:val="009D4A00"/>
    <w:rsid w:val="009E2DF0"/>
    <w:rsid w:val="009F0C1A"/>
    <w:rsid w:val="00A0424C"/>
    <w:rsid w:val="00A0557D"/>
    <w:rsid w:val="00A05B51"/>
    <w:rsid w:val="00A10C95"/>
    <w:rsid w:val="00A169BA"/>
    <w:rsid w:val="00A23AD0"/>
    <w:rsid w:val="00A23F1C"/>
    <w:rsid w:val="00A243A7"/>
    <w:rsid w:val="00A27324"/>
    <w:rsid w:val="00A324BF"/>
    <w:rsid w:val="00A362F4"/>
    <w:rsid w:val="00A41C13"/>
    <w:rsid w:val="00A41F3D"/>
    <w:rsid w:val="00A52725"/>
    <w:rsid w:val="00A52B31"/>
    <w:rsid w:val="00A536A6"/>
    <w:rsid w:val="00A54CDF"/>
    <w:rsid w:val="00A556F2"/>
    <w:rsid w:val="00A614DE"/>
    <w:rsid w:val="00A620D0"/>
    <w:rsid w:val="00A66338"/>
    <w:rsid w:val="00A706BC"/>
    <w:rsid w:val="00A70D5A"/>
    <w:rsid w:val="00A74B2D"/>
    <w:rsid w:val="00A76034"/>
    <w:rsid w:val="00A812E2"/>
    <w:rsid w:val="00A82ABA"/>
    <w:rsid w:val="00A86938"/>
    <w:rsid w:val="00A9113B"/>
    <w:rsid w:val="00A92A4B"/>
    <w:rsid w:val="00A933B9"/>
    <w:rsid w:val="00A958EE"/>
    <w:rsid w:val="00AA2EFD"/>
    <w:rsid w:val="00AA5822"/>
    <w:rsid w:val="00AA6D51"/>
    <w:rsid w:val="00AB12FB"/>
    <w:rsid w:val="00AB2FE6"/>
    <w:rsid w:val="00AD726F"/>
    <w:rsid w:val="00AF0DF1"/>
    <w:rsid w:val="00AF6D87"/>
    <w:rsid w:val="00B0341F"/>
    <w:rsid w:val="00B04C1A"/>
    <w:rsid w:val="00B058A9"/>
    <w:rsid w:val="00B062CF"/>
    <w:rsid w:val="00B10153"/>
    <w:rsid w:val="00B10B9D"/>
    <w:rsid w:val="00B133A9"/>
    <w:rsid w:val="00B166DA"/>
    <w:rsid w:val="00B23F69"/>
    <w:rsid w:val="00B2459D"/>
    <w:rsid w:val="00B315B9"/>
    <w:rsid w:val="00B335B0"/>
    <w:rsid w:val="00B4108E"/>
    <w:rsid w:val="00B4193A"/>
    <w:rsid w:val="00B42884"/>
    <w:rsid w:val="00B43F73"/>
    <w:rsid w:val="00B45147"/>
    <w:rsid w:val="00B52F3D"/>
    <w:rsid w:val="00B558CB"/>
    <w:rsid w:val="00B55C9B"/>
    <w:rsid w:val="00B636EC"/>
    <w:rsid w:val="00B64520"/>
    <w:rsid w:val="00B64D02"/>
    <w:rsid w:val="00B667D1"/>
    <w:rsid w:val="00B67EB4"/>
    <w:rsid w:val="00B7347C"/>
    <w:rsid w:val="00B73B48"/>
    <w:rsid w:val="00B81DD7"/>
    <w:rsid w:val="00B92453"/>
    <w:rsid w:val="00B93673"/>
    <w:rsid w:val="00B96E16"/>
    <w:rsid w:val="00B97180"/>
    <w:rsid w:val="00BA5893"/>
    <w:rsid w:val="00BB1E79"/>
    <w:rsid w:val="00BB3BBC"/>
    <w:rsid w:val="00BB4C9D"/>
    <w:rsid w:val="00BB7E90"/>
    <w:rsid w:val="00BC5BA5"/>
    <w:rsid w:val="00BD06F7"/>
    <w:rsid w:val="00BD1E79"/>
    <w:rsid w:val="00BD2529"/>
    <w:rsid w:val="00BD3FB8"/>
    <w:rsid w:val="00BD6E5A"/>
    <w:rsid w:val="00BE0CA0"/>
    <w:rsid w:val="00BE2394"/>
    <w:rsid w:val="00BE5BE8"/>
    <w:rsid w:val="00BE74E9"/>
    <w:rsid w:val="00BF2B63"/>
    <w:rsid w:val="00C0120C"/>
    <w:rsid w:val="00C013B7"/>
    <w:rsid w:val="00C0230D"/>
    <w:rsid w:val="00C038D2"/>
    <w:rsid w:val="00C07B1F"/>
    <w:rsid w:val="00C11A49"/>
    <w:rsid w:val="00C17E93"/>
    <w:rsid w:val="00C21425"/>
    <w:rsid w:val="00C307FE"/>
    <w:rsid w:val="00C31084"/>
    <w:rsid w:val="00C3527D"/>
    <w:rsid w:val="00C36964"/>
    <w:rsid w:val="00C40A71"/>
    <w:rsid w:val="00C41B0D"/>
    <w:rsid w:val="00C441EB"/>
    <w:rsid w:val="00C51A79"/>
    <w:rsid w:val="00C54C56"/>
    <w:rsid w:val="00C61D29"/>
    <w:rsid w:val="00C6355A"/>
    <w:rsid w:val="00C647EC"/>
    <w:rsid w:val="00C650C7"/>
    <w:rsid w:val="00C72478"/>
    <w:rsid w:val="00C73645"/>
    <w:rsid w:val="00C758B2"/>
    <w:rsid w:val="00C758D2"/>
    <w:rsid w:val="00C82EA7"/>
    <w:rsid w:val="00C8474B"/>
    <w:rsid w:val="00C8543C"/>
    <w:rsid w:val="00C8770A"/>
    <w:rsid w:val="00C95912"/>
    <w:rsid w:val="00C95E5E"/>
    <w:rsid w:val="00CA0034"/>
    <w:rsid w:val="00CA25E1"/>
    <w:rsid w:val="00CB67E8"/>
    <w:rsid w:val="00CD06FD"/>
    <w:rsid w:val="00CD5193"/>
    <w:rsid w:val="00CD5F4B"/>
    <w:rsid w:val="00CD691F"/>
    <w:rsid w:val="00CE05AE"/>
    <w:rsid w:val="00CE208B"/>
    <w:rsid w:val="00CE3306"/>
    <w:rsid w:val="00CE5400"/>
    <w:rsid w:val="00CE557E"/>
    <w:rsid w:val="00CF024D"/>
    <w:rsid w:val="00D142B8"/>
    <w:rsid w:val="00D16DDB"/>
    <w:rsid w:val="00D20B7A"/>
    <w:rsid w:val="00D2610F"/>
    <w:rsid w:val="00D26751"/>
    <w:rsid w:val="00D319CA"/>
    <w:rsid w:val="00D354F7"/>
    <w:rsid w:val="00D36CFA"/>
    <w:rsid w:val="00D40D28"/>
    <w:rsid w:val="00D43062"/>
    <w:rsid w:val="00D44A7E"/>
    <w:rsid w:val="00D4676D"/>
    <w:rsid w:val="00D6257B"/>
    <w:rsid w:val="00D64BDC"/>
    <w:rsid w:val="00D7192D"/>
    <w:rsid w:val="00D72413"/>
    <w:rsid w:val="00D76D2D"/>
    <w:rsid w:val="00D76DF5"/>
    <w:rsid w:val="00D778E4"/>
    <w:rsid w:val="00D865F1"/>
    <w:rsid w:val="00DA6E26"/>
    <w:rsid w:val="00DA7FC0"/>
    <w:rsid w:val="00DC79F8"/>
    <w:rsid w:val="00DD62A6"/>
    <w:rsid w:val="00DE0E5E"/>
    <w:rsid w:val="00DE42EE"/>
    <w:rsid w:val="00DE4DE7"/>
    <w:rsid w:val="00DE7675"/>
    <w:rsid w:val="00DF14F3"/>
    <w:rsid w:val="00DF2B88"/>
    <w:rsid w:val="00DF7FC4"/>
    <w:rsid w:val="00E00531"/>
    <w:rsid w:val="00E00A4A"/>
    <w:rsid w:val="00E00B6C"/>
    <w:rsid w:val="00E1253D"/>
    <w:rsid w:val="00E210A8"/>
    <w:rsid w:val="00E22A6B"/>
    <w:rsid w:val="00E3068F"/>
    <w:rsid w:val="00E30DB4"/>
    <w:rsid w:val="00E31975"/>
    <w:rsid w:val="00E325BF"/>
    <w:rsid w:val="00E3428C"/>
    <w:rsid w:val="00E36BD2"/>
    <w:rsid w:val="00E377FC"/>
    <w:rsid w:val="00E404C1"/>
    <w:rsid w:val="00E41471"/>
    <w:rsid w:val="00E43188"/>
    <w:rsid w:val="00E47385"/>
    <w:rsid w:val="00E536D2"/>
    <w:rsid w:val="00E558CD"/>
    <w:rsid w:val="00E55C80"/>
    <w:rsid w:val="00E5685A"/>
    <w:rsid w:val="00E605B7"/>
    <w:rsid w:val="00E61771"/>
    <w:rsid w:val="00E61FDB"/>
    <w:rsid w:val="00E64756"/>
    <w:rsid w:val="00E74992"/>
    <w:rsid w:val="00E760C1"/>
    <w:rsid w:val="00E778F5"/>
    <w:rsid w:val="00E819CB"/>
    <w:rsid w:val="00E96B21"/>
    <w:rsid w:val="00EA3864"/>
    <w:rsid w:val="00EA5DCA"/>
    <w:rsid w:val="00EB126A"/>
    <w:rsid w:val="00EB36DB"/>
    <w:rsid w:val="00EB3DE5"/>
    <w:rsid w:val="00EC006A"/>
    <w:rsid w:val="00EC0C69"/>
    <w:rsid w:val="00EC5B37"/>
    <w:rsid w:val="00EC7143"/>
    <w:rsid w:val="00ED0574"/>
    <w:rsid w:val="00ED1DC7"/>
    <w:rsid w:val="00ED37AA"/>
    <w:rsid w:val="00ED6DD8"/>
    <w:rsid w:val="00EE09D7"/>
    <w:rsid w:val="00EE2061"/>
    <w:rsid w:val="00EE5A73"/>
    <w:rsid w:val="00EE6FDE"/>
    <w:rsid w:val="00EF02BF"/>
    <w:rsid w:val="00EF2B73"/>
    <w:rsid w:val="00EF2DE5"/>
    <w:rsid w:val="00EF7FC8"/>
    <w:rsid w:val="00F011B0"/>
    <w:rsid w:val="00F01901"/>
    <w:rsid w:val="00F0203D"/>
    <w:rsid w:val="00F05CEA"/>
    <w:rsid w:val="00F10489"/>
    <w:rsid w:val="00F23B17"/>
    <w:rsid w:val="00F2412B"/>
    <w:rsid w:val="00F258CA"/>
    <w:rsid w:val="00F3039B"/>
    <w:rsid w:val="00F30731"/>
    <w:rsid w:val="00F31B7C"/>
    <w:rsid w:val="00F352B2"/>
    <w:rsid w:val="00F40B87"/>
    <w:rsid w:val="00F42E3F"/>
    <w:rsid w:val="00F50801"/>
    <w:rsid w:val="00F561B1"/>
    <w:rsid w:val="00F63392"/>
    <w:rsid w:val="00F7049B"/>
    <w:rsid w:val="00F72E34"/>
    <w:rsid w:val="00F81A33"/>
    <w:rsid w:val="00F838E0"/>
    <w:rsid w:val="00F85B7C"/>
    <w:rsid w:val="00F85E97"/>
    <w:rsid w:val="00F90D91"/>
    <w:rsid w:val="00F92EE7"/>
    <w:rsid w:val="00FA3BE2"/>
    <w:rsid w:val="00FA4C85"/>
    <w:rsid w:val="00FA5E83"/>
    <w:rsid w:val="00FB1AC6"/>
    <w:rsid w:val="00FB3D2B"/>
    <w:rsid w:val="00FB4D09"/>
    <w:rsid w:val="00FB643B"/>
    <w:rsid w:val="00FC0BC5"/>
    <w:rsid w:val="00FC3B2F"/>
    <w:rsid w:val="00FC3FD5"/>
    <w:rsid w:val="00FC5EDC"/>
    <w:rsid w:val="00FC753E"/>
    <w:rsid w:val="00FD2C20"/>
    <w:rsid w:val="00FD5C7B"/>
    <w:rsid w:val="00FF0763"/>
    <w:rsid w:val="00FF0EBC"/>
    <w:rsid w:val="00FF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E4BFD6"/>
  <w15:chartTrackingRefBased/>
  <w15:docId w15:val="{6FA52F28-AD37-4676-A166-E9277E1D7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bCs/>
        <w:sz w:val="16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b/>
      <w:bCs w:val="0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bCs w:val="0"/>
    </w:rPr>
  </w:style>
  <w:style w:type="paragraph" w:styleId="Titolo3">
    <w:name w:val="heading 3"/>
    <w:basedOn w:val="Normale"/>
    <w:next w:val="Normale"/>
    <w:qFormat/>
    <w:pPr>
      <w:keepNext/>
      <w:numPr>
        <w:numId w:val="1"/>
      </w:numPr>
      <w:outlineLvl w:val="2"/>
    </w:pPr>
    <w:rPr>
      <w:u w:val="single"/>
    </w:rPr>
  </w:style>
  <w:style w:type="paragraph" w:styleId="Titolo4">
    <w:name w:val="heading 4"/>
    <w:basedOn w:val="Normale"/>
    <w:next w:val="Normale"/>
    <w:qFormat/>
    <w:pPr>
      <w:keepNext/>
      <w:ind w:left="360"/>
      <w:jc w:val="both"/>
      <w:outlineLvl w:val="3"/>
    </w:pPr>
    <w:rPr>
      <w:b/>
      <w:bCs w:val="0"/>
    </w:rPr>
  </w:style>
  <w:style w:type="paragraph" w:styleId="Titolo5">
    <w:name w:val="heading 5"/>
    <w:basedOn w:val="Normale"/>
    <w:next w:val="Normale"/>
    <w:qFormat/>
    <w:pPr>
      <w:keepNext/>
      <w:numPr>
        <w:numId w:val="10"/>
      </w:numPr>
      <w:tabs>
        <w:tab w:val="left" w:pos="426"/>
        <w:tab w:val="left" w:pos="567"/>
      </w:tabs>
      <w:spacing w:line="240" w:lineRule="atLeast"/>
      <w:jc w:val="both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tabs>
        <w:tab w:val="left" w:pos="0"/>
        <w:tab w:val="left" w:pos="426"/>
      </w:tabs>
      <w:spacing w:line="240" w:lineRule="atLeast"/>
      <w:ind w:right="567"/>
      <w:jc w:val="both"/>
      <w:outlineLvl w:val="5"/>
    </w:pPr>
    <w:rPr>
      <w:b/>
    </w:rPr>
  </w:style>
  <w:style w:type="paragraph" w:styleId="Titolo7">
    <w:name w:val="heading 7"/>
    <w:basedOn w:val="Normale"/>
    <w:next w:val="Normale"/>
    <w:qFormat/>
    <w:pPr>
      <w:keepNext/>
      <w:tabs>
        <w:tab w:val="left" w:pos="426"/>
      </w:tabs>
      <w:spacing w:line="240" w:lineRule="atLeast"/>
      <w:jc w:val="both"/>
      <w:outlineLvl w:val="6"/>
    </w:pPr>
    <w:rPr>
      <w:b/>
    </w:rPr>
  </w:style>
  <w:style w:type="paragraph" w:styleId="Titolo8">
    <w:name w:val="heading 8"/>
    <w:basedOn w:val="Normale"/>
    <w:next w:val="Normale"/>
    <w:qFormat/>
    <w:pPr>
      <w:keepNext/>
      <w:jc w:val="right"/>
      <w:outlineLvl w:val="7"/>
    </w:pPr>
    <w:rPr>
      <w:b/>
      <w:i/>
      <w:snapToGrid w:val="0"/>
      <w:color w:val="000000"/>
      <w:sz w:val="20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bCs w:val="0"/>
    </w:rPr>
  </w:style>
  <w:style w:type="paragraph" w:customStyle="1" w:styleId="Corpodeltesto">
    <w:name w:val="Corpo del testo"/>
    <w:basedOn w:val="Normale"/>
    <w:semiHidden/>
    <w:pPr>
      <w:jc w:val="both"/>
    </w:pPr>
  </w:style>
  <w:style w:type="paragraph" w:styleId="Corpodeltesto2">
    <w:name w:val="Body Text 2"/>
    <w:basedOn w:val="Normale"/>
    <w:link w:val="Corpodeltesto2Carattere"/>
    <w:uiPriority w:val="99"/>
    <w:rPr>
      <w:u w:val="single"/>
    </w:rPr>
  </w:style>
  <w:style w:type="paragraph" w:styleId="Rientrocorpodeltesto">
    <w:name w:val="Body Text Indent"/>
    <w:basedOn w:val="Normale"/>
    <w:semiHidden/>
    <w:pPr>
      <w:ind w:left="708"/>
      <w:jc w:val="both"/>
    </w:pPr>
    <w:rPr>
      <w:b/>
      <w:bCs w:val="0"/>
    </w:rPr>
  </w:style>
  <w:style w:type="paragraph" w:customStyle="1" w:styleId="punto">
    <w:name w:val="punto"/>
    <w:basedOn w:val="Normale"/>
    <w:pPr>
      <w:tabs>
        <w:tab w:val="left" w:pos="851"/>
      </w:tabs>
      <w:ind w:firstLine="284"/>
      <w:jc w:val="both"/>
    </w:pPr>
    <w:rPr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Corpodeltesto3">
    <w:name w:val="Body Text 3"/>
    <w:basedOn w:val="Normale"/>
    <w:semiHidden/>
    <w:rPr>
      <w:b/>
      <w:bCs w:val="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Rientrocorpodeltesto2">
    <w:name w:val="Body Text Indent 2"/>
    <w:basedOn w:val="Normale"/>
    <w:semiHidden/>
    <w:pPr>
      <w:ind w:left="360"/>
      <w:jc w:val="both"/>
    </w:pPr>
    <w:rPr>
      <w:b/>
      <w:bCs w:val="0"/>
    </w:rPr>
  </w:style>
  <w:style w:type="paragraph" w:styleId="Rientrocorpodeltesto3">
    <w:name w:val="Body Text Indent 3"/>
    <w:basedOn w:val="Normale"/>
    <w:semiHidden/>
    <w:pPr>
      <w:ind w:left="360"/>
      <w:jc w:val="both"/>
    </w:pPr>
  </w:style>
  <w:style w:type="paragraph" w:styleId="Intestazionemessaggio">
    <w:name w:val="Message Header"/>
    <w:basedOn w:val="Normale"/>
    <w:semiHidden/>
    <w:pPr>
      <w:ind w:left="1134" w:hanging="1134"/>
    </w:pPr>
    <w:rPr>
      <w:rFonts w:ascii="Arial" w:hAnsi="Arial"/>
      <w:szCs w:val="20"/>
    </w:rPr>
  </w:style>
  <w:style w:type="paragraph" w:styleId="Elenco2">
    <w:name w:val="List 2"/>
    <w:basedOn w:val="Normale"/>
    <w:semiHidden/>
    <w:pPr>
      <w:ind w:left="566" w:hanging="283"/>
    </w:pPr>
    <w:rPr>
      <w:szCs w:val="20"/>
    </w:rPr>
  </w:style>
  <w:style w:type="paragraph" w:customStyle="1" w:styleId="Corpodeltesto21">
    <w:name w:val="Corpo del testo 21"/>
    <w:basedOn w:val="Normale"/>
    <w:pPr>
      <w:spacing w:line="340" w:lineRule="exact"/>
      <w:jc w:val="both"/>
    </w:pPr>
    <w:rPr>
      <w:sz w:val="22"/>
      <w:szCs w:val="20"/>
    </w:rPr>
  </w:style>
  <w:style w:type="paragraph" w:styleId="Testodelblocco">
    <w:name w:val="Block Text"/>
    <w:basedOn w:val="Normale"/>
    <w:semiHidden/>
    <w:pPr>
      <w:ind w:left="540" w:right="-82"/>
      <w:jc w:val="both"/>
    </w:pPr>
  </w:style>
  <w:style w:type="paragraph" w:customStyle="1" w:styleId="Corpodeltesto31">
    <w:name w:val="Corpo del testo 31"/>
    <w:basedOn w:val="Normale"/>
    <w:pPr>
      <w:tabs>
        <w:tab w:val="left" w:pos="709"/>
      </w:tabs>
      <w:spacing w:line="240" w:lineRule="atLeast"/>
      <w:jc w:val="both"/>
    </w:pPr>
    <w:rPr>
      <w:sz w:val="20"/>
    </w:rPr>
  </w:style>
  <w:style w:type="paragraph" w:customStyle="1" w:styleId="tratto">
    <w:name w:val="tratto"/>
    <w:basedOn w:val="Normale"/>
    <w:pPr>
      <w:tabs>
        <w:tab w:val="left" w:pos="284"/>
      </w:tabs>
      <w:jc w:val="both"/>
    </w:p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Sottotitolo">
    <w:name w:val="Subtitle"/>
    <w:basedOn w:val="Normale"/>
    <w:qFormat/>
    <w:pPr>
      <w:ind w:right="-1"/>
      <w:jc w:val="center"/>
    </w:pPr>
    <w:rPr>
      <w:b/>
      <w:sz w:val="22"/>
    </w:rPr>
  </w:style>
  <w:style w:type="paragraph" w:styleId="Didascalia">
    <w:name w:val="caption"/>
    <w:basedOn w:val="Normale"/>
    <w:next w:val="Normale"/>
    <w:qFormat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pPr>
      <w:jc w:val="both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68DE"/>
    <w:rPr>
      <w:rFonts w:ascii="Tahoma" w:hAnsi="Tahoma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6468D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32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E760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E760C1"/>
  </w:style>
  <w:style w:type="character" w:styleId="Rimandonotadichiusura">
    <w:name w:val="endnote reference"/>
    <w:uiPriority w:val="99"/>
    <w:semiHidden/>
    <w:unhideWhenUsed/>
    <w:rsid w:val="00E760C1"/>
    <w:rPr>
      <w:vertAlign w:val="superscript"/>
    </w:rPr>
  </w:style>
  <w:style w:type="character" w:styleId="Rimandocommento">
    <w:name w:val="annotation reference"/>
    <w:semiHidden/>
    <w:rsid w:val="00877291"/>
    <w:rPr>
      <w:sz w:val="16"/>
      <w:szCs w:val="16"/>
    </w:rPr>
  </w:style>
  <w:style w:type="paragraph" w:styleId="Testocommento">
    <w:name w:val="annotation text"/>
    <w:basedOn w:val="Normale"/>
    <w:semiHidden/>
    <w:rsid w:val="00877291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877291"/>
    <w:rPr>
      <w:b/>
      <w:bCs w:val="0"/>
    </w:rPr>
  </w:style>
  <w:style w:type="paragraph" w:customStyle="1" w:styleId="Default">
    <w:name w:val="Default"/>
    <w:rsid w:val="007B3C01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styleId="Collegamentoipertestuale">
    <w:name w:val="Hyperlink"/>
    <w:unhideWhenUsed/>
    <w:rsid w:val="007B3C01"/>
    <w:rPr>
      <w:color w:val="0000FF"/>
      <w:u w:val="single"/>
    </w:rPr>
  </w:style>
  <w:style w:type="paragraph" w:customStyle="1" w:styleId="Paragrafoelenco1">
    <w:name w:val="Paragrafo elenco1"/>
    <w:basedOn w:val="Normale"/>
    <w:rsid w:val="00A812E2"/>
    <w:pPr>
      <w:ind w:left="720"/>
      <w:contextualSpacing/>
    </w:pPr>
  </w:style>
  <w:style w:type="character" w:styleId="Collegamentovisitato">
    <w:name w:val="FollowedHyperlink"/>
    <w:rsid w:val="00FA3BE2"/>
    <w:rPr>
      <w:color w:val="800080"/>
      <w:u w:val="single"/>
    </w:rPr>
  </w:style>
  <w:style w:type="paragraph" w:styleId="Paragrafoelenco">
    <w:name w:val="List Paragraph"/>
    <w:basedOn w:val="Normale"/>
    <w:uiPriority w:val="34"/>
    <w:qFormat/>
    <w:rsid w:val="00C51A79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AA5822"/>
  </w:style>
  <w:style w:type="character" w:customStyle="1" w:styleId="PidipaginaCarattere">
    <w:name w:val="Piè di pagina Carattere"/>
    <w:link w:val="Pidipagina"/>
    <w:uiPriority w:val="99"/>
    <w:rsid w:val="00841317"/>
    <w:rPr>
      <w:sz w:val="24"/>
      <w:szCs w:val="24"/>
    </w:rPr>
  </w:style>
  <w:style w:type="paragraph" w:customStyle="1" w:styleId="2">
    <w:name w:val="2"/>
    <w:basedOn w:val="Normale"/>
    <w:next w:val="Corpodeltesto"/>
    <w:link w:val="CorpotestoCarattere"/>
    <w:uiPriority w:val="99"/>
    <w:unhideWhenUsed/>
    <w:rsid w:val="007D59C9"/>
    <w:pPr>
      <w:suppressAutoHyphens/>
      <w:spacing w:after="120"/>
      <w:jc w:val="both"/>
    </w:pPr>
    <w:rPr>
      <w:rFonts w:ascii="Nyala" w:hAnsi="Nyala"/>
      <w:sz w:val="20"/>
      <w:lang w:val="x-none" w:eastAsia="ar-SA"/>
    </w:rPr>
  </w:style>
  <w:style w:type="character" w:customStyle="1" w:styleId="CorpotestoCarattere">
    <w:name w:val="Corpo testo Carattere"/>
    <w:link w:val="2"/>
    <w:uiPriority w:val="99"/>
    <w:rsid w:val="007D59C9"/>
    <w:rPr>
      <w:rFonts w:ascii="Nyala" w:hAnsi="Nyala"/>
      <w:szCs w:val="24"/>
      <w:lang w:val="x-none" w:eastAsia="ar-SA"/>
    </w:rPr>
  </w:style>
  <w:style w:type="paragraph" w:styleId="Revisione">
    <w:name w:val="Revision"/>
    <w:hidden/>
    <w:uiPriority w:val="99"/>
    <w:semiHidden/>
    <w:rsid w:val="00C36964"/>
    <w:rPr>
      <w:sz w:val="24"/>
      <w:szCs w:val="24"/>
    </w:rPr>
  </w:style>
  <w:style w:type="character" w:customStyle="1" w:styleId="Corpodeltesto2Carattere">
    <w:name w:val="Corpo del testo 2 Carattere"/>
    <w:link w:val="Corpodeltesto2"/>
    <w:uiPriority w:val="99"/>
    <w:rsid w:val="00EB3DE5"/>
    <w:rPr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0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AB5271004FD7A48BD5224D3A718CB0A" ma:contentTypeVersion="12" ma:contentTypeDescription="Creare un nuovo documento." ma:contentTypeScope="" ma:versionID="6a0652ae15398e0de71965daa669e9e0">
  <xsd:schema xmlns:xsd="http://www.w3.org/2001/XMLSchema" xmlns:xs="http://www.w3.org/2001/XMLSchema" xmlns:p="http://schemas.microsoft.com/office/2006/metadata/properties" xmlns:ns3="cdc904d9-b815-4ba7-a9ca-849829b9f4f0" xmlns:ns4="11d5312b-42e3-4745-bfb1-5c43f6cb937d" targetNamespace="http://schemas.microsoft.com/office/2006/metadata/properties" ma:root="true" ma:fieldsID="f1923b290f01c602e201d6b301d8aa08" ns3:_="" ns4:_="">
    <xsd:import namespace="cdc904d9-b815-4ba7-a9ca-849829b9f4f0"/>
    <xsd:import namespace="11d5312b-42e3-4745-bfb1-5c43f6cb93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904d9-b815-4ba7-a9ca-849829b9f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5312b-42e3-4745-bfb1-5c43f6cb937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3998D-DF39-4444-ABBE-CDDAEC7820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90014-D235-4429-A125-7A18CFF258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904d9-b815-4ba7-a9ca-849829b9f4f0"/>
    <ds:schemaRef ds:uri="11d5312b-42e3-4745-bfb1-5c43f6cb93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33CC1B-4617-4310-B653-4C9CF5CC2A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519624-E073-4BBE-AF91-7302F9731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903</Words>
  <Characters>6190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</vt:lpstr>
    </vt:vector>
  </TitlesOfParts>
  <Company/>
  <LinksUpToDate>false</LinksUpToDate>
  <CharactersWithSpaces>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</dc:title>
  <dc:subject/>
  <dc:creator>Silvestrini</dc:creator>
  <cp:keywords/>
  <cp:lastModifiedBy>Divisione VI</cp:lastModifiedBy>
  <cp:revision>6</cp:revision>
  <cp:lastPrinted>2015-03-06T20:58:00Z</cp:lastPrinted>
  <dcterms:created xsi:type="dcterms:W3CDTF">2024-07-29T12:41:00Z</dcterms:created>
  <dcterms:modified xsi:type="dcterms:W3CDTF">2024-08-02T10:29:00Z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0x010100DAB5271004FD7A48BD5224D3A718CB0A</vt:lpwstr>
  </property>
</Properties>
</file>